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DD6" w:rsidRDefault="007A5DD6" w:rsidP="007A5DD6">
      <w:pPr>
        <w:pStyle w:val="a7"/>
        <w:jc w:val="center"/>
        <w:rPr>
          <w:rStyle w:val="FontStyle156"/>
          <w:b/>
          <w:sz w:val="28"/>
          <w:szCs w:val="28"/>
        </w:rPr>
      </w:pPr>
      <w:r w:rsidRPr="00455011">
        <w:rPr>
          <w:rStyle w:val="FontStyle156"/>
          <w:b/>
          <w:sz w:val="28"/>
          <w:szCs w:val="28"/>
        </w:rPr>
        <w:t>ПЕД</w:t>
      </w:r>
      <w:r>
        <w:rPr>
          <w:rStyle w:val="FontStyle156"/>
          <w:b/>
          <w:sz w:val="28"/>
          <w:szCs w:val="28"/>
        </w:rPr>
        <w:t>АГОГИЧЕСКИЙ СОВЕТ</w:t>
      </w:r>
    </w:p>
    <w:p w:rsidR="007A5DD6" w:rsidRPr="00455011" w:rsidRDefault="007A5DD6" w:rsidP="007A5DD6">
      <w:pPr>
        <w:pStyle w:val="a7"/>
        <w:jc w:val="center"/>
        <w:rPr>
          <w:rStyle w:val="FontStyle156"/>
          <w:b/>
          <w:sz w:val="28"/>
          <w:szCs w:val="28"/>
        </w:rPr>
      </w:pPr>
    </w:p>
    <w:p w:rsidR="007A5DD6" w:rsidRPr="00C23377" w:rsidRDefault="007A5DD6" w:rsidP="00C23377">
      <w:pPr>
        <w:pStyle w:val="a7"/>
        <w:ind w:firstLine="708"/>
        <w:jc w:val="both"/>
        <w:rPr>
          <w:rFonts w:ascii="Times New Roman" w:hAnsi="Times New Roman" w:cs="Times New Roman"/>
          <w:b/>
          <w:color w:val="FF0000"/>
          <w:sz w:val="24"/>
          <w:szCs w:val="24"/>
        </w:rPr>
      </w:pPr>
      <w:r w:rsidRPr="00507036">
        <w:rPr>
          <w:rFonts w:ascii="Times New Roman" w:hAnsi="Times New Roman" w:cs="Times New Roman"/>
          <w:b/>
          <w:bCs/>
          <w:color w:val="000000" w:themeColor="text1"/>
          <w:sz w:val="24"/>
          <w:szCs w:val="24"/>
        </w:rPr>
        <w:t>«</w:t>
      </w:r>
      <w:r>
        <w:rPr>
          <w:rFonts w:ascii="Times New Roman" w:hAnsi="Times New Roman" w:cs="Times New Roman"/>
          <w:b/>
          <w:bCs/>
          <w:color w:val="000000" w:themeColor="text1"/>
          <w:sz w:val="24"/>
          <w:szCs w:val="24"/>
        </w:rPr>
        <w:t>ЭКОНОМИЧЕСКОЕ ВОСПИТАНИЕ</w:t>
      </w:r>
      <w:r w:rsidRPr="00363022">
        <w:rPr>
          <w:rStyle w:val="ab"/>
          <w:rFonts w:ascii="inherit" w:hAnsi="inherit" w:cs="Arial"/>
          <w:color w:val="000000"/>
          <w:sz w:val="35"/>
          <w:szCs w:val="35"/>
          <w:bdr w:val="none" w:sz="0" w:space="0" w:color="auto" w:frame="1"/>
        </w:rPr>
        <w:t xml:space="preserve"> </w:t>
      </w:r>
      <w:r w:rsidRPr="00363022">
        <w:rPr>
          <w:rStyle w:val="ab"/>
          <w:rFonts w:ascii="Times New Roman" w:hAnsi="Times New Roman" w:cs="Times New Roman"/>
          <w:color w:val="000000"/>
          <w:sz w:val="24"/>
          <w:szCs w:val="24"/>
          <w:bdr w:val="none" w:sz="0" w:space="0" w:color="auto" w:frame="1"/>
        </w:rPr>
        <w:t>ДОШКОЛЬНИКОВ</w:t>
      </w:r>
      <w:r>
        <w:rPr>
          <w:rFonts w:ascii="Times New Roman" w:hAnsi="Times New Roman" w:cs="Times New Roman"/>
          <w:b/>
          <w:bCs/>
          <w:color w:val="000000" w:themeColor="text1"/>
          <w:sz w:val="24"/>
          <w:szCs w:val="24"/>
        </w:rPr>
        <w:t xml:space="preserve">: </w:t>
      </w:r>
      <w:r w:rsidRPr="00507036">
        <w:rPr>
          <w:rFonts w:ascii="Times New Roman" w:hAnsi="Times New Roman" w:cs="Times New Roman"/>
          <w:b/>
          <w:bCs/>
          <w:color w:val="000000" w:themeColor="text1"/>
          <w:sz w:val="24"/>
          <w:szCs w:val="24"/>
        </w:rPr>
        <w:t>ФОРМИРОВАНИЕ ПРЕДПОСЫЛОК ФИНАНСОВОЙ ГРАМОТНОСТИ»</w:t>
      </w:r>
      <w:r w:rsidR="00C23377">
        <w:rPr>
          <w:rFonts w:ascii="Times New Roman" w:hAnsi="Times New Roman" w:cs="Times New Roman"/>
          <w:b/>
          <w:bCs/>
          <w:color w:val="000000" w:themeColor="text1"/>
          <w:sz w:val="24"/>
          <w:szCs w:val="24"/>
        </w:rPr>
        <w:t xml:space="preserve"> </w:t>
      </w:r>
      <w:r w:rsidR="00C23377">
        <w:rPr>
          <w:rFonts w:ascii="Times New Roman" w:hAnsi="Times New Roman" w:cs="Times New Roman"/>
          <w:b/>
          <w:color w:val="FF0000"/>
          <w:sz w:val="24"/>
          <w:szCs w:val="24"/>
        </w:rPr>
        <w:t>СЛАЙД</w:t>
      </w:r>
    </w:p>
    <w:p w:rsidR="007A5DD6" w:rsidRPr="007A5DD6" w:rsidRDefault="007A5DD6" w:rsidP="007A5DD6">
      <w:pPr>
        <w:pStyle w:val="a7"/>
        <w:jc w:val="both"/>
        <w:rPr>
          <w:rStyle w:val="ab"/>
          <w:rFonts w:ascii="Times New Roman" w:hAnsi="Times New Roman" w:cs="Times New Roman"/>
          <w:color w:val="000000"/>
          <w:sz w:val="24"/>
          <w:szCs w:val="24"/>
          <w:bdr w:val="none" w:sz="0" w:space="0" w:color="auto" w:frame="1"/>
        </w:rPr>
      </w:pPr>
    </w:p>
    <w:p w:rsidR="0060551D" w:rsidRPr="007A5DD6" w:rsidRDefault="0060551D" w:rsidP="007A5DD6">
      <w:pPr>
        <w:pStyle w:val="a7"/>
        <w:jc w:val="both"/>
        <w:rPr>
          <w:rFonts w:ascii="Times New Roman" w:hAnsi="Times New Roman" w:cs="Times New Roman"/>
          <w:sz w:val="24"/>
          <w:szCs w:val="24"/>
        </w:rPr>
      </w:pPr>
      <w:r w:rsidRPr="007A5DD6">
        <w:rPr>
          <w:rFonts w:ascii="Times New Roman" w:hAnsi="Times New Roman" w:cs="Times New Roman"/>
          <w:b/>
          <w:sz w:val="24"/>
          <w:szCs w:val="24"/>
        </w:rPr>
        <w:t>Цель:</w:t>
      </w:r>
      <w:r w:rsidRPr="007A5DD6">
        <w:rPr>
          <w:rFonts w:ascii="Times New Roman" w:hAnsi="Times New Roman" w:cs="Times New Roman"/>
          <w:sz w:val="24"/>
          <w:szCs w:val="24"/>
        </w:rPr>
        <w:t xml:space="preserve"> повысить компетентность педагогов по вопросу экономического воспитания</w:t>
      </w:r>
      <w:r w:rsidR="00C23377">
        <w:rPr>
          <w:rFonts w:ascii="Times New Roman" w:hAnsi="Times New Roman" w:cs="Times New Roman"/>
          <w:sz w:val="24"/>
          <w:szCs w:val="24"/>
        </w:rPr>
        <w:t xml:space="preserve"> дошкольников</w:t>
      </w:r>
      <w:r w:rsidRPr="007A5DD6">
        <w:rPr>
          <w:rFonts w:ascii="Times New Roman" w:hAnsi="Times New Roman" w:cs="Times New Roman"/>
          <w:sz w:val="24"/>
          <w:szCs w:val="24"/>
        </w:rPr>
        <w:t>.</w:t>
      </w:r>
    </w:p>
    <w:p w:rsidR="0060551D" w:rsidRPr="007A5DD6" w:rsidRDefault="0060551D" w:rsidP="007A5DD6">
      <w:pPr>
        <w:pStyle w:val="a7"/>
        <w:jc w:val="both"/>
        <w:rPr>
          <w:rFonts w:ascii="Times New Roman" w:hAnsi="Times New Roman" w:cs="Times New Roman"/>
          <w:b/>
          <w:sz w:val="24"/>
          <w:szCs w:val="24"/>
        </w:rPr>
      </w:pPr>
      <w:r w:rsidRPr="007A5DD6">
        <w:rPr>
          <w:rFonts w:ascii="Times New Roman" w:hAnsi="Times New Roman" w:cs="Times New Roman"/>
          <w:b/>
          <w:sz w:val="24"/>
          <w:szCs w:val="24"/>
        </w:rPr>
        <w:t>Задачи:</w:t>
      </w:r>
    </w:p>
    <w:p w:rsidR="0060551D" w:rsidRPr="007A5DD6" w:rsidRDefault="0060551D" w:rsidP="007A5DD6">
      <w:pPr>
        <w:pStyle w:val="a7"/>
        <w:numPr>
          <w:ilvl w:val="0"/>
          <w:numId w:val="29"/>
        </w:numPr>
        <w:jc w:val="both"/>
        <w:rPr>
          <w:rFonts w:ascii="Times New Roman" w:hAnsi="Times New Roman" w:cs="Times New Roman"/>
          <w:sz w:val="24"/>
          <w:szCs w:val="24"/>
        </w:rPr>
      </w:pPr>
      <w:r w:rsidRPr="007A5DD6">
        <w:rPr>
          <w:rFonts w:ascii="Times New Roman" w:hAnsi="Times New Roman" w:cs="Times New Roman"/>
          <w:sz w:val="24"/>
          <w:szCs w:val="24"/>
        </w:rPr>
        <w:t>познакомить педагогов с необходимостью экономического воспитания, его возможностями;</w:t>
      </w:r>
    </w:p>
    <w:p w:rsidR="007A5DD6" w:rsidRPr="007A5DD6" w:rsidRDefault="0060551D" w:rsidP="007A5DD6">
      <w:pPr>
        <w:pStyle w:val="a7"/>
        <w:numPr>
          <w:ilvl w:val="0"/>
          <w:numId w:val="29"/>
        </w:numPr>
        <w:jc w:val="both"/>
        <w:rPr>
          <w:rFonts w:ascii="Times New Roman" w:hAnsi="Times New Roman" w:cs="Times New Roman"/>
          <w:sz w:val="24"/>
          <w:szCs w:val="24"/>
        </w:rPr>
      </w:pPr>
      <w:r w:rsidRPr="007A5DD6">
        <w:rPr>
          <w:rFonts w:ascii="Times New Roman" w:hAnsi="Times New Roman" w:cs="Times New Roman"/>
          <w:sz w:val="24"/>
          <w:szCs w:val="24"/>
        </w:rPr>
        <w:t xml:space="preserve">расширить кругозор педагогов посредством </w:t>
      </w:r>
      <w:r w:rsidR="00C23377">
        <w:rPr>
          <w:rFonts w:ascii="Times New Roman" w:hAnsi="Times New Roman" w:cs="Times New Roman"/>
          <w:sz w:val="24"/>
          <w:szCs w:val="24"/>
        </w:rPr>
        <w:t xml:space="preserve">деловой </w:t>
      </w:r>
      <w:r w:rsidRPr="007A5DD6">
        <w:rPr>
          <w:rFonts w:ascii="Times New Roman" w:hAnsi="Times New Roman" w:cs="Times New Roman"/>
          <w:sz w:val="24"/>
          <w:szCs w:val="24"/>
        </w:rPr>
        <w:t>игры.</w:t>
      </w:r>
      <w:r w:rsidRPr="007A5DD6">
        <w:rPr>
          <w:rFonts w:ascii="Times New Roman" w:hAnsi="Times New Roman" w:cs="Times New Roman"/>
          <w:sz w:val="24"/>
          <w:szCs w:val="24"/>
          <w:bdr w:val="none" w:sz="0" w:space="0" w:color="auto" w:frame="1"/>
          <w:lang w:val="en-US"/>
        </w:rPr>
        <w:t> </w:t>
      </w:r>
    </w:p>
    <w:p w:rsidR="0060551D" w:rsidRPr="007A5DD6" w:rsidRDefault="0060551D" w:rsidP="007A5DD6">
      <w:pPr>
        <w:pStyle w:val="a7"/>
        <w:jc w:val="both"/>
        <w:rPr>
          <w:rFonts w:ascii="Times New Roman" w:hAnsi="Times New Roman" w:cs="Times New Roman"/>
          <w:sz w:val="24"/>
          <w:szCs w:val="24"/>
        </w:rPr>
      </w:pPr>
      <w:proofErr w:type="gramStart"/>
      <w:r w:rsidRPr="007A5DD6">
        <w:rPr>
          <w:rFonts w:ascii="Times New Roman" w:hAnsi="Times New Roman" w:cs="Times New Roman"/>
          <w:b/>
          <w:sz w:val="24"/>
          <w:szCs w:val="24"/>
        </w:rPr>
        <w:t>Оборудование:</w:t>
      </w:r>
      <w:r w:rsidRPr="007A5DD6">
        <w:rPr>
          <w:rFonts w:ascii="Times New Roman" w:hAnsi="Times New Roman" w:cs="Times New Roman"/>
          <w:sz w:val="24"/>
          <w:szCs w:val="24"/>
        </w:rPr>
        <w:t xml:space="preserve"> </w:t>
      </w:r>
      <w:r w:rsidR="003C1001">
        <w:rPr>
          <w:rFonts w:ascii="Times New Roman" w:hAnsi="Times New Roman" w:cs="Times New Roman"/>
          <w:sz w:val="24"/>
          <w:szCs w:val="24"/>
        </w:rPr>
        <w:t xml:space="preserve">экран, проектор, слайдовая презентация, </w:t>
      </w:r>
      <w:r w:rsidRPr="007A5DD6">
        <w:rPr>
          <w:rFonts w:ascii="Times New Roman" w:hAnsi="Times New Roman" w:cs="Times New Roman"/>
          <w:sz w:val="24"/>
          <w:szCs w:val="24"/>
        </w:rPr>
        <w:t xml:space="preserve">столы </w:t>
      </w:r>
      <w:r w:rsidR="00594063">
        <w:rPr>
          <w:rFonts w:ascii="Times New Roman" w:hAnsi="Times New Roman" w:cs="Times New Roman"/>
          <w:sz w:val="24"/>
          <w:szCs w:val="24"/>
        </w:rPr>
        <w:t>для трех групп</w:t>
      </w:r>
      <w:r w:rsidRPr="007A5DD6">
        <w:rPr>
          <w:rFonts w:ascii="Times New Roman" w:hAnsi="Times New Roman" w:cs="Times New Roman"/>
          <w:sz w:val="24"/>
          <w:szCs w:val="24"/>
        </w:rPr>
        <w:t xml:space="preserve">, </w:t>
      </w:r>
      <w:r w:rsidR="009C1A82" w:rsidRPr="0016050D">
        <w:rPr>
          <w:rFonts w:ascii="Times New Roman" w:hAnsi="Times New Roman" w:cs="Times New Roman"/>
          <w:color w:val="000000"/>
          <w:sz w:val="24"/>
          <w:szCs w:val="24"/>
        </w:rPr>
        <w:t>части банкнот «рубль» «доллар» и «евро»</w:t>
      </w:r>
      <w:r w:rsidR="009C1A82">
        <w:rPr>
          <w:rFonts w:ascii="Times New Roman" w:hAnsi="Times New Roman" w:cs="Times New Roman"/>
          <w:color w:val="000000"/>
          <w:sz w:val="24"/>
          <w:szCs w:val="24"/>
        </w:rPr>
        <w:t xml:space="preserve">, </w:t>
      </w:r>
      <w:r w:rsidR="009C1A82">
        <w:rPr>
          <w:rFonts w:ascii="Times New Roman" w:hAnsi="Times New Roman" w:cs="Times New Roman"/>
          <w:sz w:val="24"/>
          <w:szCs w:val="24"/>
        </w:rPr>
        <w:t>маркеры</w:t>
      </w:r>
      <w:r w:rsidRPr="007A5DD6">
        <w:rPr>
          <w:rFonts w:ascii="Times New Roman" w:hAnsi="Times New Roman" w:cs="Times New Roman"/>
          <w:sz w:val="24"/>
          <w:szCs w:val="24"/>
        </w:rPr>
        <w:t xml:space="preserve">, </w:t>
      </w:r>
      <w:r w:rsidR="003C1001">
        <w:rPr>
          <w:rFonts w:ascii="Times New Roman" w:hAnsi="Times New Roman" w:cs="Times New Roman"/>
          <w:sz w:val="24"/>
          <w:szCs w:val="24"/>
        </w:rPr>
        <w:t>таблички с названиями</w:t>
      </w:r>
      <w:r w:rsidRPr="007A5DD6">
        <w:rPr>
          <w:rFonts w:ascii="Times New Roman" w:hAnsi="Times New Roman" w:cs="Times New Roman"/>
          <w:sz w:val="24"/>
          <w:szCs w:val="24"/>
        </w:rPr>
        <w:t xml:space="preserve"> команд, карточки с заданиями</w:t>
      </w:r>
      <w:r w:rsidR="003C1001">
        <w:rPr>
          <w:rFonts w:ascii="Times New Roman" w:hAnsi="Times New Roman" w:cs="Times New Roman"/>
          <w:sz w:val="24"/>
          <w:szCs w:val="24"/>
        </w:rPr>
        <w:t>.</w:t>
      </w:r>
      <w:proofErr w:type="gramEnd"/>
    </w:p>
    <w:p w:rsidR="007A5DD6" w:rsidRDefault="007A5DD6" w:rsidP="00FA6C4A">
      <w:pPr>
        <w:pStyle w:val="a3"/>
        <w:shd w:val="clear" w:color="auto" w:fill="FFFFFF"/>
        <w:spacing w:before="0" w:beforeAutospacing="0" w:after="187" w:afterAutospacing="0"/>
        <w:rPr>
          <w:rFonts w:asciiTheme="minorHAnsi" w:hAnsiTheme="minorHAnsi"/>
          <w:color w:val="333333"/>
          <w:sz w:val="26"/>
          <w:szCs w:val="26"/>
        </w:rPr>
      </w:pPr>
    </w:p>
    <w:p w:rsidR="007A5DD6" w:rsidRDefault="007A5DD6" w:rsidP="00FA6C4A">
      <w:pPr>
        <w:pStyle w:val="a3"/>
        <w:shd w:val="clear" w:color="auto" w:fill="FFFFFF"/>
        <w:spacing w:before="0" w:beforeAutospacing="0" w:after="187" w:afterAutospacing="0"/>
        <w:rPr>
          <w:b/>
          <w:color w:val="333333"/>
        </w:rPr>
      </w:pPr>
      <w:r w:rsidRPr="007A5DD6">
        <w:rPr>
          <w:b/>
          <w:color w:val="333333"/>
        </w:rPr>
        <w:t>Ход педагогического совета</w:t>
      </w:r>
    </w:p>
    <w:p w:rsidR="007A5DD6" w:rsidRDefault="007A5DD6" w:rsidP="00FA6C4A">
      <w:pPr>
        <w:pStyle w:val="a3"/>
        <w:shd w:val="clear" w:color="auto" w:fill="FFFFFF"/>
        <w:spacing w:before="0" w:beforeAutospacing="0" w:after="187" w:afterAutospacing="0"/>
        <w:rPr>
          <w:b/>
          <w:color w:val="333333"/>
          <w:sz w:val="18"/>
          <w:szCs w:val="18"/>
          <w:u w:val="single"/>
        </w:rPr>
      </w:pPr>
      <w:r w:rsidRPr="003209E0">
        <w:rPr>
          <w:b/>
          <w:color w:val="333333"/>
          <w:sz w:val="18"/>
          <w:szCs w:val="18"/>
          <w:u w:val="single"/>
          <w:lang w:val="en-US"/>
        </w:rPr>
        <w:t>I</w:t>
      </w:r>
      <w:r w:rsidRPr="003209E0">
        <w:rPr>
          <w:b/>
          <w:color w:val="333333"/>
          <w:sz w:val="18"/>
          <w:szCs w:val="18"/>
          <w:u w:val="single"/>
        </w:rPr>
        <w:t>. ТЕОРЕТИЧЕСКАЯ ЧАСТЬ</w:t>
      </w:r>
    </w:p>
    <w:p w:rsidR="00CB3396" w:rsidRDefault="00CB3396" w:rsidP="00CB3396">
      <w:pPr>
        <w:contextualSpacing/>
        <w:jc w:val="center"/>
        <w:rPr>
          <w:rFonts w:ascii="Times New Roman" w:hAnsi="Times New Roman" w:cs="Times New Roman"/>
          <w:b/>
          <w:sz w:val="24"/>
          <w:szCs w:val="24"/>
        </w:rPr>
      </w:pPr>
      <w:r w:rsidRPr="00CB3396">
        <w:rPr>
          <w:rFonts w:ascii="Times New Roman" w:hAnsi="Times New Roman" w:cs="Times New Roman"/>
          <w:b/>
          <w:sz w:val="24"/>
          <w:szCs w:val="24"/>
        </w:rPr>
        <w:t xml:space="preserve">1. Нормативно-правовое  обеспечение повышения </w:t>
      </w:r>
    </w:p>
    <w:p w:rsidR="00CB3396" w:rsidRPr="00CB3396" w:rsidRDefault="00CB3396" w:rsidP="00CB3396">
      <w:pPr>
        <w:contextualSpacing/>
        <w:jc w:val="center"/>
        <w:rPr>
          <w:rFonts w:ascii="Times New Roman" w:hAnsi="Times New Roman" w:cs="Times New Roman"/>
          <w:b/>
          <w:sz w:val="24"/>
          <w:szCs w:val="24"/>
        </w:rPr>
      </w:pPr>
      <w:r w:rsidRPr="00CB3396">
        <w:rPr>
          <w:rFonts w:ascii="Times New Roman" w:hAnsi="Times New Roman" w:cs="Times New Roman"/>
          <w:b/>
          <w:sz w:val="24"/>
          <w:szCs w:val="24"/>
        </w:rPr>
        <w:t xml:space="preserve">финансовой  грамотности населения  </w:t>
      </w:r>
    </w:p>
    <w:p w:rsidR="002A24CA" w:rsidRPr="00291C35" w:rsidRDefault="002A24CA" w:rsidP="00FA6C4A">
      <w:pPr>
        <w:pStyle w:val="a7"/>
        <w:ind w:firstLine="708"/>
        <w:jc w:val="both"/>
        <w:rPr>
          <w:rFonts w:ascii="Times New Roman" w:hAnsi="Times New Roman" w:cs="Times New Roman"/>
          <w:sz w:val="24"/>
          <w:szCs w:val="24"/>
        </w:rPr>
      </w:pPr>
      <w:r w:rsidRPr="00291C35">
        <w:rPr>
          <w:rFonts w:ascii="Times New Roman" w:hAnsi="Times New Roman" w:cs="Times New Roman"/>
          <w:sz w:val="24"/>
          <w:szCs w:val="24"/>
        </w:rPr>
        <w:t xml:space="preserve">В  современных  условиях  расширения  использования  финансовых </w:t>
      </w:r>
      <w:r w:rsidR="00EB432C" w:rsidRPr="00291C35">
        <w:rPr>
          <w:rFonts w:ascii="Times New Roman" w:hAnsi="Times New Roman" w:cs="Times New Roman"/>
          <w:sz w:val="24"/>
          <w:szCs w:val="24"/>
        </w:rPr>
        <w:t xml:space="preserve">услуг,  </w:t>
      </w:r>
      <w:r w:rsidRPr="00291C35">
        <w:rPr>
          <w:rFonts w:ascii="Times New Roman" w:hAnsi="Times New Roman" w:cs="Times New Roman"/>
          <w:sz w:val="24"/>
          <w:szCs w:val="24"/>
        </w:rPr>
        <w:t>появления  новых  и  трудных  для  понимания финансовых  инструментов</w:t>
      </w:r>
      <w:r w:rsidR="001B06EA">
        <w:rPr>
          <w:rFonts w:ascii="Times New Roman" w:hAnsi="Times New Roman" w:cs="Times New Roman"/>
          <w:sz w:val="24"/>
          <w:szCs w:val="24"/>
        </w:rPr>
        <w:t>,</w:t>
      </w:r>
      <w:r w:rsidRPr="00291C35">
        <w:rPr>
          <w:rFonts w:ascii="Times New Roman" w:hAnsi="Times New Roman" w:cs="Times New Roman"/>
          <w:sz w:val="24"/>
          <w:szCs w:val="24"/>
        </w:rPr>
        <w:t xml:space="preserve">  вопросы  финансовой  грамотности  населения стали  чрезвычайно  актуальными  для  большинства  стран  мира. Обеспечение  личной  финансовой  безопасности  становится  важным фактором экономического благополучия людей.</w:t>
      </w:r>
      <w:r w:rsidR="00EB432C" w:rsidRPr="00291C35">
        <w:rPr>
          <w:rFonts w:ascii="Times New Roman" w:hAnsi="Times New Roman" w:cs="Times New Roman"/>
          <w:sz w:val="24"/>
          <w:szCs w:val="24"/>
        </w:rPr>
        <w:t xml:space="preserve"> </w:t>
      </w:r>
      <w:r w:rsidRPr="00291C35">
        <w:rPr>
          <w:rFonts w:ascii="Times New Roman" w:hAnsi="Times New Roman" w:cs="Times New Roman"/>
          <w:sz w:val="24"/>
          <w:szCs w:val="24"/>
        </w:rPr>
        <w:t xml:space="preserve">Во  многих  странах  мира  </w:t>
      </w:r>
      <w:r w:rsidR="00FA6C4A">
        <w:rPr>
          <w:rFonts w:ascii="Times New Roman" w:hAnsi="Times New Roman" w:cs="Times New Roman"/>
          <w:sz w:val="24"/>
          <w:szCs w:val="24"/>
        </w:rPr>
        <w:t>(</w:t>
      </w:r>
      <w:r w:rsidR="00FA6C4A" w:rsidRPr="00291C35">
        <w:rPr>
          <w:rFonts w:ascii="Times New Roman" w:hAnsi="Times New Roman" w:cs="Times New Roman"/>
          <w:sz w:val="24"/>
          <w:szCs w:val="24"/>
        </w:rPr>
        <w:t>60 стран</w:t>
      </w:r>
      <w:r w:rsidR="00FA6C4A">
        <w:rPr>
          <w:rFonts w:ascii="Times New Roman" w:hAnsi="Times New Roman" w:cs="Times New Roman"/>
          <w:sz w:val="24"/>
          <w:szCs w:val="24"/>
        </w:rPr>
        <w:t>)</w:t>
      </w:r>
      <w:r w:rsidR="00FA6C4A" w:rsidRPr="00291C35">
        <w:rPr>
          <w:rFonts w:ascii="Times New Roman" w:hAnsi="Times New Roman" w:cs="Times New Roman"/>
          <w:sz w:val="24"/>
          <w:szCs w:val="24"/>
        </w:rPr>
        <w:t xml:space="preserve"> </w:t>
      </w:r>
      <w:r w:rsidRPr="00291C35">
        <w:rPr>
          <w:rFonts w:ascii="Times New Roman" w:hAnsi="Times New Roman" w:cs="Times New Roman"/>
          <w:sz w:val="24"/>
          <w:szCs w:val="24"/>
        </w:rPr>
        <w:t>осознание  необходимости  повышения финансовой  грамотности  населения  привело  к  формированию национальных  стратегий  или  программ  финансового  образования. Каждое  государство ставит  конкретную  цель  и  определяет  ожидаемые  конечные  результаты при  формировании  такой  стратегии.</w:t>
      </w:r>
    </w:p>
    <w:p w:rsidR="00291C35" w:rsidRPr="00E31DCE" w:rsidRDefault="007A5DD6" w:rsidP="00E31DCE">
      <w:pPr>
        <w:pStyle w:val="a7"/>
        <w:ind w:firstLine="708"/>
        <w:jc w:val="both"/>
        <w:rPr>
          <w:rFonts w:ascii="Times New Roman" w:hAnsi="Times New Roman" w:cs="Times New Roman"/>
          <w:sz w:val="24"/>
          <w:szCs w:val="24"/>
        </w:rPr>
      </w:pPr>
      <w:r>
        <w:rPr>
          <w:rFonts w:ascii="Times New Roman" w:hAnsi="Times New Roman" w:cs="Times New Roman"/>
          <w:sz w:val="24"/>
          <w:szCs w:val="24"/>
        </w:rPr>
        <w:t>В нашей стране</w:t>
      </w:r>
      <w:r w:rsidRPr="007A5DD6">
        <w:rPr>
          <w:rFonts w:ascii="Times New Roman" w:hAnsi="Times New Roman" w:cs="Times New Roman"/>
          <w:sz w:val="24"/>
          <w:szCs w:val="24"/>
        </w:rPr>
        <w:t xml:space="preserve"> </w:t>
      </w:r>
      <w:r w:rsidR="00C23377">
        <w:rPr>
          <w:rFonts w:ascii="Times New Roman" w:hAnsi="Times New Roman" w:cs="Times New Roman"/>
          <w:sz w:val="24"/>
          <w:szCs w:val="24"/>
        </w:rPr>
        <w:t xml:space="preserve">с </w:t>
      </w:r>
      <w:r w:rsidR="002A24CA" w:rsidRPr="00291C35">
        <w:rPr>
          <w:rFonts w:ascii="Times New Roman" w:hAnsi="Times New Roman" w:cs="Times New Roman"/>
          <w:sz w:val="24"/>
          <w:szCs w:val="24"/>
        </w:rPr>
        <w:t xml:space="preserve">2012 года  Центральный  банк  Российской  Федерации  ведет системную  работу  по  выработке  и  реализации  образовательных </w:t>
      </w:r>
      <w:proofErr w:type="gramStart"/>
      <w:r w:rsidR="002A24CA" w:rsidRPr="00291C35">
        <w:rPr>
          <w:rFonts w:ascii="Times New Roman" w:hAnsi="Times New Roman" w:cs="Times New Roman"/>
          <w:sz w:val="24"/>
          <w:szCs w:val="24"/>
        </w:rPr>
        <w:t>моделей  повышения  уровня  фин</w:t>
      </w:r>
      <w:r w:rsidR="00594063">
        <w:rPr>
          <w:rFonts w:ascii="Times New Roman" w:hAnsi="Times New Roman" w:cs="Times New Roman"/>
          <w:sz w:val="24"/>
          <w:szCs w:val="24"/>
        </w:rPr>
        <w:t>ансовой  грамотности  населения</w:t>
      </w:r>
      <w:proofErr w:type="gramEnd"/>
      <w:r w:rsidR="00594063">
        <w:rPr>
          <w:rFonts w:ascii="Times New Roman" w:hAnsi="Times New Roman" w:cs="Times New Roman"/>
          <w:sz w:val="24"/>
          <w:szCs w:val="24"/>
        </w:rPr>
        <w:t>.</w:t>
      </w:r>
      <w:r w:rsidR="002A24CA" w:rsidRPr="00291C35">
        <w:rPr>
          <w:rFonts w:ascii="Times New Roman" w:hAnsi="Times New Roman" w:cs="Times New Roman"/>
          <w:sz w:val="24"/>
          <w:szCs w:val="24"/>
        </w:rPr>
        <w:t xml:space="preserve"> </w:t>
      </w:r>
      <w:r w:rsidR="002A24CA" w:rsidRPr="00E31DCE">
        <w:rPr>
          <w:rFonts w:ascii="Times New Roman" w:hAnsi="Times New Roman" w:cs="Times New Roman"/>
          <w:sz w:val="24"/>
          <w:szCs w:val="24"/>
        </w:rPr>
        <w:t>Вместе  с  тем</w:t>
      </w:r>
      <w:r w:rsidR="00D6578A" w:rsidRPr="00E31DCE">
        <w:rPr>
          <w:rFonts w:ascii="Times New Roman" w:hAnsi="Times New Roman" w:cs="Times New Roman"/>
          <w:sz w:val="24"/>
          <w:szCs w:val="24"/>
        </w:rPr>
        <w:t>, проводимые исследования выявляют, что</w:t>
      </w:r>
      <w:r w:rsidR="002A24CA" w:rsidRPr="00E31DCE">
        <w:rPr>
          <w:rFonts w:ascii="Times New Roman" w:hAnsi="Times New Roman" w:cs="Times New Roman"/>
          <w:sz w:val="24"/>
          <w:szCs w:val="24"/>
        </w:rPr>
        <w:t xml:space="preserve">  уровень  финансовой  грамотности  в  Российской Федерации  остается  пока  еще  достаточно  низким</w:t>
      </w:r>
      <w:r w:rsidR="00D6578A" w:rsidRPr="00E31DCE">
        <w:rPr>
          <w:rFonts w:ascii="Times New Roman" w:hAnsi="Times New Roman" w:cs="Times New Roman"/>
          <w:sz w:val="24"/>
          <w:szCs w:val="24"/>
        </w:rPr>
        <w:t>.</w:t>
      </w:r>
      <w:r w:rsidR="002A24CA" w:rsidRPr="00E31DCE">
        <w:rPr>
          <w:rFonts w:ascii="Times New Roman" w:hAnsi="Times New Roman" w:cs="Times New Roman"/>
          <w:sz w:val="24"/>
          <w:szCs w:val="24"/>
        </w:rPr>
        <w:t xml:space="preserve">  </w:t>
      </w:r>
    </w:p>
    <w:p w:rsidR="00C23377" w:rsidRDefault="00291C35" w:rsidP="00E31DCE">
      <w:pPr>
        <w:pStyle w:val="a7"/>
        <w:ind w:firstLine="708"/>
        <w:jc w:val="both"/>
        <w:rPr>
          <w:rFonts w:ascii="Times New Roman" w:hAnsi="Times New Roman" w:cs="Times New Roman"/>
          <w:sz w:val="24"/>
          <w:szCs w:val="24"/>
        </w:rPr>
      </w:pPr>
      <w:r w:rsidRPr="00E31DCE">
        <w:rPr>
          <w:rFonts w:ascii="Times New Roman" w:hAnsi="Times New Roman" w:cs="Times New Roman"/>
          <w:sz w:val="24"/>
          <w:szCs w:val="24"/>
        </w:rPr>
        <w:t xml:space="preserve">Это послужило основанием для разработки и принятия 25 сентября 2017 года Стратегии повышения финансовой грамотности населения в Российской Федерации. Документ рассчитан до 2023 года и нацелен на увеличение численности финансово образованных граждан. </w:t>
      </w:r>
      <w:r w:rsidR="00B43C98">
        <w:rPr>
          <w:rFonts w:ascii="Times New Roman" w:hAnsi="Times New Roman" w:cs="Times New Roman"/>
          <w:b/>
          <w:color w:val="FF0000"/>
          <w:sz w:val="24"/>
          <w:szCs w:val="24"/>
        </w:rPr>
        <w:t>СЛАЙД</w:t>
      </w:r>
      <w:proofErr w:type="gramStart"/>
      <w:r w:rsidR="00B43C98" w:rsidRPr="00E31DCE">
        <w:rPr>
          <w:rFonts w:ascii="Times New Roman" w:hAnsi="Times New Roman" w:cs="Times New Roman"/>
          <w:sz w:val="24"/>
          <w:szCs w:val="24"/>
        </w:rPr>
        <w:t xml:space="preserve"> </w:t>
      </w:r>
      <w:r w:rsidRPr="00E31DCE">
        <w:rPr>
          <w:rFonts w:ascii="Times New Roman" w:hAnsi="Times New Roman" w:cs="Times New Roman"/>
          <w:sz w:val="24"/>
          <w:szCs w:val="24"/>
        </w:rPr>
        <w:t>Э</w:t>
      </w:r>
      <w:proofErr w:type="gramEnd"/>
      <w:r w:rsidRPr="00E31DCE">
        <w:rPr>
          <w:rFonts w:ascii="Times New Roman" w:hAnsi="Times New Roman" w:cs="Times New Roman"/>
          <w:sz w:val="24"/>
          <w:szCs w:val="24"/>
        </w:rPr>
        <w:t>то первый стратегический документ подобного масштаба в сфере финансовой грамотности в Российс</w:t>
      </w:r>
      <w:r w:rsidR="004C187E" w:rsidRPr="00E31DCE">
        <w:rPr>
          <w:rFonts w:ascii="Times New Roman" w:hAnsi="Times New Roman" w:cs="Times New Roman"/>
          <w:sz w:val="24"/>
          <w:szCs w:val="24"/>
        </w:rPr>
        <w:t>кой Федерации.</w:t>
      </w:r>
      <w:r w:rsidRPr="00E31DCE">
        <w:rPr>
          <w:rFonts w:ascii="Times New Roman" w:hAnsi="Times New Roman" w:cs="Times New Roman"/>
          <w:sz w:val="24"/>
          <w:szCs w:val="24"/>
        </w:rPr>
        <w:t xml:space="preserve"> </w:t>
      </w:r>
      <w:r w:rsidR="004C187E" w:rsidRPr="00E31DCE">
        <w:rPr>
          <w:rFonts w:ascii="Times New Roman" w:hAnsi="Times New Roman" w:cs="Times New Roman"/>
          <w:sz w:val="24"/>
          <w:szCs w:val="24"/>
        </w:rPr>
        <w:t>Целью  настоящей  Стратегии  является  создание  основ  для формирования  финансово  грамотного  поведения  населения  как необходимого условия повышения уровня и качества жизни граждан.</w:t>
      </w:r>
      <w:r w:rsidR="003209E0">
        <w:rPr>
          <w:rFonts w:ascii="Times New Roman" w:hAnsi="Times New Roman" w:cs="Times New Roman"/>
          <w:sz w:val="24"/>
          <w:szCs w:val="24"/>
        </w:rPr>
        <w:t xml:space="preserve"> </w:t>
      </w:r>
    </w:p>
    <w:p w:rsidR="00E31DCE" w:rsidRPr="003209E0" w:rsidRDefault="00C23377" w:rsidP="00E31DCE">
      <w:pPr>
        <w:pStyle w:val="a7"/>
        <w:ind w:firstLine="708"/>
        <w:jc w:val="both"/>
        <w:rPr>
          <w:rFonts w:ascii="Times New Roman" w:hAnsi="Times New Roman" w:cs="Times New Roman"/>
          <w:b/>
          <w:color w:val="FF0000"/>
          <w:sz w:val="24"/>
          <w:szCs w:val="24"/>
        </w:rPr>
      </w:pPr>
      <w:r>
        <w:rPr>
          <w:rFonts w:ascii="Times New Roman" w:hAnsi="Times New Roman" w:cs="Times New Roman"/>
          <w:sz w:val="24"/>
          <w:szCs w:val="24"/>
        </w:rPr>
        <w:t xml:space="preserve">Вы должны были познакомиться с данным документом. </w:t>
      </w:r>
      <w:r w:rsidR="003209E0" w:rsidRPr="003209E0">
        <w:rPr>
          <w:rFonts w:ascii="Times New Roman" w:hAnsi="Times New Roman" w:cs="Times New Roman"/>
          <w:b/>
          <w:color w:val="FF0000"/>
          <w:sz w:val="24"/>
          <w:szCs w:val="24"/>
        </w:rPr>
        <w:t>Какие термины используются в настоящей стратегии? Что они означают?</w:t>
      </w:r>
      <w:r>
        <w:rPr>
          <w:rFonts w:ascii="Times New Roman" w:hAnsi="Times New Roman" w:cs="Times New Roman"/>
          <w:b/>
          <w:color w:val="FF0000"/>
          <w:sz w:val="24"/>
          <w:szCs w:val="24"/>
        </w:rPr>
        <w:t xml:space="preserve"> СЛАЙД</w:t>
      </w:r>
      <w:r w:rsidR="00CB43BA">
        <w:rPr>
          <w:rFonts w:ascii="Times New Roman" w:hAnsi="Times New Roman" w:cs="Times New Roman"/>
          <w:b/>
          <w:color w:val="FF0000"/>
          <w:sz w:val="24"/>
          <w:szCs w:val="24"/>
        </w:rPr>
        <w:t xml:space="preserve"> (5 щелчков)</w:t>
      </w:r>
    </w:p>
    <w:p w:rsidR="008F5B5E" w:rsidRPr="00147ACF" w:rsidRDefault="00147ACF" w:rsidP="00147ACF">
      <w:pPr>
        <w:pStyle w:val="a7"/>
        <w:jc w:val="both"/>
        <w:rPr>
          <w:rFonts w:ascii="Times New Roman" w:hAnsi="Times New Roman" w:cs="Times New Roman"/>
          <w:sz w:val="24"/>
          <w:szCs w:val="24"/>
        </w:rPr>
      </w:pPr>
      <w:proofErr w:type="gramStart"/>
      <w:r w:rsidRPr="003209E0">
        <w:rPr>
          <w:rFonts w:ascii="Times New Roman" w:hAnsi="Times New Roman" w:cs="Times New Roman"/>
          <w:b/>
          <w:sz w:val="24"/>
          <w:szCs w:val="24"/>
        </w:rPr>
        <w:t>"финансовое  образование"</w:t>
      </w:r>
      <w:r w:rsidRPr="00147ACF">
        <w:rPr>
          <w:rFonts w:ascii="Times New Roman" w:hAnsi="Times New Roman" w:cs="Times New Roman"/>
          <w:sz w:val="24"/>
          <w:szCs w:val="24"/>
        </w:rPr>
        <w:t xml:space="preserve">  -  процесс,  посредством  которого потребители  финансовых  услуг  улучшают  свое  понимание финансовых  продуктов,  концепций  и  рисков  и  с  помощью  информации, обучения  развивают  свои  навыки  и  повышают  осведомленность  о финансовых  рисках  и  возможностях,  делают  осознанный  выбор  в отношении  финансовых  продуктов  и  услуг,  знают,  куда  обратиться  за помощью, а  </w:t>
      </w:r>
      <w:r w:rsidRPr="00147ACF">
        <w:rPr>
          <w:rFonts w:ascii="Times New Roman" w:hAnsi="Times New Roman" w:cs="Times New Roman"/>
          <w:sz w:val="24"/>
          <w:szCs w:val="24"/>
        </w:rPr>
        <w:lastRenderedPageBreak/>
        <w:t xml:space="preserve">также принимают другие  эффективные  меры для  улучшения </w:t>
      </w:r>
      <w:r w:rsidR="003209E0">
        <w:rPr>
          <w:rFonts w:ascii="Times New Roman" w:hAnsi="Times New Roman" w:cs="Times New Roman"/>
          <w:sz w:val="24"/>
          <w:szCs w:val="24"/>
        </w:rPr>
        <w:t>своего  финансового  положения;</w:t>
      </w:r>
      <w:r w:rsidRPr="00147ACF">
        <w:rPr>
          <w:rFonts w:ascii="Times New Roman" w:hAnsi="Times New Roman" w:cs="Times New Roman"/>
          <w:sz w:val="24"/>
          <w:szCs w:val="24"/>
        </w:rPr>
        <w:t xml:space="preserve"> </w:t>
      </w:r>
      <w:proofErr w:type="gramEnd"/>
    </w:p>
    <w:p w:rsidR="00147ACF" w:rsidRPr="00147ACF" w:rsidRDefault="00147ACF" w:rsidP="00147ACF">
      <w:pPr>
        <w:pStyle w:val="a7"/>
        <w:jc w:val="both"/>
        <w:rPr>
          <w:rFonts w:ascii="Times New Roman" w:hAnsi="Times New Roman" w:cs="Times New Roman"/>
          <w:sz w:val="24"/>
          <w:szCs w:val="24"/>
        </w:rPr>
      </w:pPr>
      <w:r w:rsidRPr="003209E0">
        <w:rPr>
          <w:rFonts w:ascii="Times New Roman" w:hAnsi="Times New Roman" w:cs="Times New Roman"/>
          <w:b/>
          <w:sz w:val="24"/>
          <w:szCs w:val="24"/>
        </w:rPr>
        <w:t>"финансовая  грамотность"</w:t>
      </w:r>
      <w:r w:rsidRPr="00147ACF">
        <w:rPr>
          <w:rFonts w:ascii="Times New Roman" w:hAnsi="Times New Roman" w:cs="Times New Roman"/>
          <w:sz w:val="24"/>
          <w:szCs w:val="24"/>
        </w:rPr>
        <w:t xml:space="preserve">  -  результат  процесса  финансового образования,  который  определяется  как  сочетание  осведомленности, знаний,  умений  и  поведенческих  моделей,  необходимых  для  принятия успешных  финансовых  решений  и  в  конечном  итоге  для  достижения финансового благосостояния;</w:t>
      </w:r>
    </w:p>
    <w:p w:rsidR="00147ACF" w:rsidRDefault="00147ACF" w:rsidP="00147ACF">
      <w:pPr>
        <w:pStyle w:val="a7"/>
        <w:jc w:val="both"/>
        <w:rPr>
          <w:rFonts w:ascii="Times New Roman" w:hAnsi="Times New Roman" w:cs="Times New Roman"/>
          <w:sz w:val="24"/>
          <w:szCs w:val="24"/>
        </w:rPr>
      </w:pPr>
      <w:r w:rsidRPr="003209E0">
        <w:rPr>
          <w:rFonts w:ascii="Times New Roman" w:hAnsi="Times New Roman" w:cs="Times New Roman"/>
          <w:b/>
          <w:sz w:val="24"/>
          <w:szCs w:val="24"/>
        </w:rPr>
        <w:t>"основы финансово грамотного поведения"</w:t>
      </w:r>
      <w:r w:rsidRPr="00147ACF">
        <w:rPr>
          <w:rFonts w:ascii="Times New Roman" w:hAnsi="Times New Roman" w:cs="Times New Roman"/>
          <w:sz w:val="24"/>
          <w:szCs w:val="24"/>
        </w:rPr>
        <w:t xml:space="preserve">  -  сочетание финансовых знаний,  установок,  норм  и  практических  навыков,  необходимых  для принятия  успешных  и  ответственных  решений  на  финансовом  рынке  и являющихся  результатом  целенаправленной  деятельности  по  повышению финансовой грамотности.</w:t>
      </w:r>
    </w:p>
    <w:p w:rsidR="004C187E" w:rsidRPr="00E31DCE" w:rsidRDefault="004C187E" w:rsidP="00E31DCE">
      <w:pPr>
        <w:pStyle w:val="a7"/>
        <w:ind w:firstLine="708"/>
        <w:jc w:val="both"/>
        <w:rPr>
          <w:rFonts w:ascii="Times New Roman" w:hAnsi="Times New Roman" w:cs="Times New Roman"/>
          <w:sz w:val="24"/>
          <w:szCs w:val="24"/>
        </w:rPr>
      </w:pPr>
      <w:r w:rsidRPr="00E31DCE">
        <w:rPr>
          <w:rFonts w:ascii="Times New Roman" w:hAnsi="Times New Roman" w:cs="Times New Roman"/>
          <w:sz w:val="24"/>
          <w:szCs w:val="24"/>
        </w:rPr>
        <w:t xml:space="preserve">Что же подразумевается </w:t>
      </w:r>
      <w:r w:rsidR="00CB43BA">
        <w:rPr>
          <w:rFonts w:ascii="Times New Roman" w:hAnsi="Times New Roman" w:cs="Times New Roman"/>
          <w:sz w:val="24"/>
          <w:szCs w:val="24"/>
        </w:rPr>
        <w:t xml:space="preserve">данная стратегия </w:t>
      </w:r>
      <w:r w:rsidRPr="00E31DCE">
        <w:rPr>
          <w:rFonts w:ascii="Times New Roman" w:hAnsi="Times New Roman" w:cs="Times New Roman"/>
          <w:sz w:val="24"/>
          <w:szCs w:val="24"/>
        </w:rPr>
        <w:t>под понятием финансово грамотного поведения? Финансово грамотный гражданин должен как минимум:</w:t>
      </w:r>
      <w:r w:rsidR="008F5B5E" w:rsidRPr="008F5B5E">
        <w:rPr>
          <w:rFonts w:ascii="Times New Roman" w:hAnsi="Times New Roman" w:cs="Times New Roman"/>
          <w:b/>
          <w:color w:val="FF0000"/>
          <w:sz w:val="24"/>
          <w:szCs w:val="24"/>
        </w:rPr>
        <w:t xml:space="preserve"> </w:t>
      </w:r>
      <w:r w:rsidR="008F5B5E">
        <w:rPr>
          <w:rFonts w:ascii="Times New Roman" w:hAnsi="Times New Roman" w:cs="Times New Roman"/>
          <w:b/>
          <w:color w:val="FF0000"/>
          <w:sz w:val="24"/>
          <w:szCs w:val="24"/>
        </w:rPr>
        <w:t>СЛАЙД</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следить за состоянием личных финансов;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планировать свои доходы и расходы;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формировать  долгосрочные  сбере</w:t>
      </w:r>
      <w:r w:rsidR="00E31DCE">
        <w:rPr>
          <w:rFonts w:ascii="Times New Roman" w:hAnsi="Times New Roman" w:cs="Times New Roman"/>
          <w:sz w:val="24"/>
          <w:szCs w:val="24"/>
        </w:rPr>
        <w:t xml:space="preserve">жения  и  финансовую  "подушку </w:t>
      </w:r>
      <w:r w:rsidRPr="004C187E">
        <w:rPr>
          <w:rFonts w:ascii="Times New Roman" w:hAnsi="Times New Roman" w:cs="Times New Roman"/>
          <w:sz w:val="24"/>
          <w:szCs w:val="24"/>
        </w:rPr>
        <w:t xml:space="preserve">безопасности" для непредвиденных обстоятельств;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иметь представление о том, как искать и использовать необходимую </w:t>
      </w:r>
      <w:r w:rsidR="00E31DCE">
        <w:rPr>
          <w:rFonts w:ascii="Times New Roman" w:hAnsi="Times New Roman" w:cs="Times New Roman"/>
          <w:sz w:val="24"/>
          <w:szCs w:val="24"/>
        </w:rPr>
        <w:t xml:space="preserve">финансовую </w:t>
      </w:r>
      <w:r w:rsidRPr="004C187E">
        <w:rPr>
          <w:rFonts w:ascii="Times New Roman" w:hAnsi="Times New Roman" w:cs="Times New Roman"/>
          <w:sz w:val="24"/>
          <w:szCs w:val="24"/>
        </w:rPr>
        <w:t>информацию;</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рационально выбирать финансовые услуги;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жить  по  средствам,  избегая  нес</w:t>
      </w:r>
      <w:r w:rsidR="00E31DCE">
        <w:rPr>
          <w:rFonts w:ascii="Times New Roman" w:hAnsi="Times New Roman" w:cs="Times New Roman"/>
          <w:sz w:val="24"/>
          <w:szCs w:val="24"/>
        </w:rPr>
        <w:t xml:space="preserve">оразмерных  доходам  долгов  и </w:t>
      </w:r>
      <w:r w:rsidRPr="004C187E">
        <w:rPr>
          <w:rFonts w:ascii="Times New Roman" w:hAnsi="Times New Roman" w:cs="Times New Roman"/>
          <w:sz w:val="24"/>
          <w:szCs w:val="24"/>
        </w:rPr>
        <w:t xml:space="preserve">неплатежей по ним;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знать  и  уметь  отстаивать  свои  законные  права  как  потребителя финансовых услуг;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быть  способным  распо</w:t>
      </w:r>
      <w:r w:rsidR="00E31DCE">
        <w:rPr>
          <w:rFonts w:ascii="Times New Roman" w:hAnsi="Times New Roman" w:cs="Times New Roman"/>
          <w:sz w:val="24"/>
          <w:szCs w:val="24"/>
        </w:rPr>
        <w:t xml:space="preserve">знавать  признаки  финансового </w:t>
      </w:r>
      <w:r w:rsidRPr="004C187E">
        <w:rPr>
          <w:rFonts w:ascii="Times New Roman" w:hAnsi="Times New Roman" w:cs="Times New Roman"/>
          <w:sz w:val="24"/>
          <w:szCs w:val="24"/>
        </w:rPr>
        <w:t>мошенничества;</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знать о рисках на рынке финансовых услуг;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 xml:space="preserve">знать и выполнять свои обязанности налогоплательщика; </w:t>
      </w:r>
    </w:p>
    <w:p w:rsidR="004C187E" w:rsidRPr="004C187E" w:rsidRDefault="004C187E" w:rsidP="00E31DCE">
      <w:pPr>
        <w:pStyle w:val="a7"/>
        <w:numPr>
          <w:ilvl w:val="0"/>
          <w:numId w:val="3"/>
        </w:numPr>
        <w:jc w:val="both"/>
        <w:rPr>
          <w:rFonts w:ascii="Times New Roman" w:hAnsi="Times New Roman" w:cs="Times New Roman"/>
          <w:sz w:val="24"/>
          <w:szCs w:val="24"/>
        </w:rPr>
      </w:pPr>
      <w:r w:rsidRPr="004C187E">
        <w:rPr>
          <w:rFonts w:ascii="Times New Roman" w:hAnsi="Times New Roman" w:cs="Times New Roman"/>
          <w:sz w:val="24"/>
          <w:szCs w:val="24"/>
        </w:rPr>
        <w:t>вести финансовую подготовку к жизни на пенсии.</w:t>
      </w:r>
    </w:p>
    <w:p w:rsidR="008F5B5E" w:rsidRDefault="008F5B5E" w:rsidP="00AB7A62">
      <w:pPr>
        <w:pStyle w:val="a7"/>
        <w:ind w:firstLine="360"/>
        <w:jc w:val="both"/>
        <w:rPr>
          <w:rFonts w:ascii="Times New Roman" w:hAnsi="Times New Roman" w:cs="Times New Roman"/>
          <w:sz w:val="24"/>
          <w:szCs w:val="24"/>
        </w:rPr>
      </w:pPr>
      <w:r>
        <w:rPr>
          <w:rFonts w:ascii="Times New Roman" w:hAnsi="Times New Roman" w:cs="Times New Roman"/>
          <w:sz w:val="24"/>
          <w:szCs w:val="24"/>
        </w:rPr>
        <w:t xml:space="preserve">Для поэтапной работы по реализации данной Стратегии был разработан и утвержден </w:t>
      </w:r>
      <w:r w:rsidR="00E31DCE">
        <w:rPr>
          <w:rFonts w:ascii="Times New Roman" w:hAnsi="Times New Roman" w:cs="Times New Roman"/>
          <w:sz w:val="24"/>
          <w:szCs w:val="24"/>
        </w:rPr>
        <w:t>П</w:t>
      </w:r>
      <w:r w:rsidR="00E31DCE" w:rsidRPr="00EB432C">
        <w:rPr>
          <w:rFonts w:ascii="Times New Roman" w:hAnsi="Times New Roman" w:cs="Times New Roman"/>
          <w:sz w:val="24"/>
          <w:szCs w:val="24"/>
        </w:rPr>
        <w:t>лан мероприятий («д</w:t>
      </w:r>
      <w:r w:rsidR="00E31DCE">
        <w:rPr>
          <w:rFonts w:ascii="Times New Roman" w:hAnsi="Times New Roman" w:cs="Times New Roman"/>
          <w:sz w:val="24"/>
          <w:szCs w:val="24"/>
        </w:rPr>
        <w:t>орожная карта»),</w:t>
      </w:r>
      <w:r w:rsidR="00E31DCE" w:rsidRPr="00EB432C">
        <w:rPr>
          <w:rFonts w:ascii="Times New Roman" w:hAnsi="Times New Roman" w:cs="Times New Roman"/>
          <w:sz w:val="24"/>
          <w:szCs w:val="24"/>
        </w:rPr>
        <w:t xml:space="preserve"> </w:t>
      </w:r>
      <w:r w:rsidR="00AB7A62">
        <w:rPr>
          <w:rFonts w:ascii="Times New Roman" w:hAnsi="Times New Roman" w:cs="Times New Roman"/>
          <w:sz w:val="24"/>
          <w:szCs w:val="24"/>
        </w:rPr>
        <w:t>утвержденн</w:t>
      </w:r>
      <w:r>
        <w:rPr>
          <w:rFonts w:ascii="Times New Roman" w:hAnsi="Times New Roman" w:cs="Times New Roman"/>
          <w:sz w:val="24"/>
          <w:szCs w:val="24"/>
        </w:rPr>
        <w:t>ая</w:t>
      </w:r>
      <w:r w:rsidR="00E31DCE">
        <w:rPr>
          <w:rFonts w:ascii="Times New Roman" w:hAnsi="Times New Roman" w:cs="Times New Roman"/>
          <w:sz w:val="24"/>
          <w:szCs w:val="24"/>
        </w:rPr>
        <w:t xml:space="preserve"> 03.12.2018 года М</w:t>
      </w:r>
      <w:r w:rsidR="00E31DCE" w:rsidRPr="00EB432C">
        <w:rPr>
          <w:rFonts w:ascii="Times New Roman" w:hAnsi="Times New Roman" w:cs="Times New Roman"/>
          <w:sz w:val="24"/>
          <w:szCs w:val="24"/>
        </w:rPr>
        <w:t>инистром финансов РФ</w:t>
      </w:r>
      <w:r w:rsidR="00E31DCE">
        <w:rPr>
          <w:rFonts w:ascii="Times New Roman" w:hAnsi="Times New Roman" w:cs="Times New Roman"/>
          <w:sz w:val="24"/>
          <w:szCs w:val="24"/>
        </w:rPr>
        <w:t xml:space="preserve"> и П</w:t>
      </w:r>
      <w:r w:rsidR="00E31DCE" w:rsidRPr="00EB432C">
        <w:rPr>
          <w:rFonts w:ascii="Times New Roman" w:hAnsi="Times New Roman" w:cs="Times New Roman"/>
          <w:sz w:val="24"/>
          <w:szCs w:val="24"/>
        </w:rPr>
        <w:t>редседателем ЦБ РФ</w:t>
      </w:r>
      <w:r>
        <w:rPr>
          <w:rFonts w:ascii="Times New Roman" w:hAnsi="Times New Roman" w:cs="Times New Roman"/>
          <w:sz w:val="24"/>
          <w:szCs w:val="24"/>
        </w:rPr>
        <w:t>.</w:t>
      </w:r>
      <w:r w:rsidR="00E31DCE" w:rsidRPr="00291C35">
        <w:rPr>
          <w:rFonts w:ascii="Times New Roman" w:hAnsi="Times New Roman" w:cs="Times New Roman"/>
          <w:sz w:val="24"/>
          <w:szCs w:val="24"/>
        </w:rPr>
        <w:t xml:space="preserve"> </w:t>
      </w:r>
      <w:r>
        <w:rPr>
          <w:rFonts w:ascii="Times New Roman" w:hAnsi="Times New Roman" w:cs="Times New Roman"/>
          <w:sz w:val="24"/>
          <w:szCs w:val="24"/>
        </w:rPr>
        <w:t xml:space="preserve">План </w:t>
      </w:r>
      <w:r w:rsidR="00E31DCE" w:rsidRPr="00291C35">
        <w:rPr>
          <w:rFonts w:ascii="Times New Roman" w:hAnsi="Times New Roman" w:cs="Times New Roman"/>
          <w:sz w:val="24"/>
          <w:szCs w:val="24"/>
        </w:rPr>
        <w:t xml:space="preserve">обеспечивает координацию и системное партнерство между всеми заинтересованными участниками – Минфином России, </w:t>
      </w:r>
      <w:r>
        <w:rPr>
          <w:rFonts w:ascii="Times New Roman" w:hAnsi="Times New Roman" w:cs="Times New Roman"/>
          <w:sz w:val="24"/>
          <w:szCs w:val="24"/>
        </w:rPr>
        <w:t xml:space="preserve">Центральным </w:t>
      </w:r>
      <w:r w:rsidR="00E31DCE" w:rsidRPr="00291C35">
        <w:rPr>
          <w:rFonts w:ascii="Times New Roman" w:hAnsi="Times New Roman" w:cs="Times New Roman"/>
          <w:sz w:val="24"/>
          <w:szCs w:val="24"/>
        </w:rPr>
        <w:t xml:space="preserve">Банком России, </w:t>
      </w:r>
      <w:r>
        <w:rPr>
          <w:rFonts w:ascii="Times New Roman" w:hAnsi="Times New Roman" w:cs="Times New Roman"/>
          <w:sz w:val="24"/>
          <w:szCs w:val="24"/>
        </w:rPr>
        <w:t xml:space="preserve">Министерством просвещения, </w:t>
      </w:r>
      <w:r w:rsidR="00E31DCE" w:rsidRPr="00291C35">
        <w:rPr>
          <w:rFonts w:ascii="Times New Roman" w:hAnsi="Times New Roman" w:cs="Times New Roman"/>
          <w:sz w:val="24"/>
          <w:szCs w:val="24"/>
        </w:rPr>
        <w:t>региональны</w:t>
      </w:r>
      <w:r>
        <w:rPr>
          <w:rFonts w:ascii="Times New Roman" w:hAnsi="Times New Roman" w:cs="Times New Roman"/>
          <w:sz w:val="24"/>
          <w:szCs w:val="24"/>
        </w:rPr>
        <w:t xml:space="preserve">ми властями, </w:t>
      </w:r>
      <w:proofErr w:type="gramStart"/>
      <w:r>
        <w:rPr>
          <w:rFonts w:ascii="Times New Roman" w:hAnsi="Times New Roman" w:cs="Times New Roman"/>
          <w:sz w:val="24"/>
          <w:szCs w:val="24"/>
        </w:rPr>
        <w:t>бизнес-сообществом</w:t>
      </w:r>
      <w:proofErr w:type="gramEnd"/>
      <w:r w:rsidR="00E31DCE" w:rsidRPr="00291C35">
        <w:rPr>
          <w:rFonts w:ascii="Times New Roman" w:hAnsi="Times New Roman" w:cs="Times New Roman"/>
          <w:sz w:val="24"/>
          <w:szCs w:val="24"/>
        </w:rPr>
        <w:t>. </w:t>
      </w:r>
    </w:p>
    <w:p w:rsidR="00D82AD1" w:rsidRPr="00E31DCE" w:rsidRDefault="008F5B5E" w:rsidP="00AB7A62">
      <w:pPr>
        <w:pStyle w:val="a7"/>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00E31DCE">
        <w:rPr>
          <w:rFonts w:ascii="Times New Roman" w:hAnsi="Times New Roman" w:cs="Times New Roman"/>
          <w:sz w:val="24"/>
          <w:szCs w:val="24"/>
        </w:rPr>
        <w:t xml:space="preserve">Данная </w:t>
      </w:r>
      <w:r w:rsidR="00D82AD1" w:rsidRPr="00E31DCE">
        <w:rPr>
          <w:rFonts w:ascii="Times New Roman" w:hAnsi="Times New Roman" w:cs="Times New Roman"/>
          <w:sz w:val="24"/>
          <w:szCs w:val="24"/>
        </w:rPr>
        <w:t>Стратегия  направлена  на  охват  финансовым образованием  различных  целевых  аудиторий  населения  Российской Федерации</w:t>
      </w:r>
      <w:r w:rsidR="00E31DCE">
        <w:rPr>
          <w:rFonts w:ascii="Times New Roman" w:hAnsi="Times New Roman" w:cs="Times New Roman"/>
          <w:sz w:val="24"/>
          <w:szCs w:val="24"/>
        </w:rPr>
        <w:t xml:space="preserve">. Но особо выделена </w:t>
      </w:r>
      <w:r w:rsidR="00D82AD1" w:rsidRPr="00E31DCE">
        <w:rPr>
          <w:rFonts w:ascii="Times New Roman" w:hAnsi="Times New Roman" w:cs="Times New Roman"/>
          <w:sz w:val="24"/>
          <w:szCs w:val="24"/>
        </w:rPr>
        <w:t>целев</w:t>
      </w:r>
      <w:r w:rsidR="00E31DCE">
        <w:rPr>
          <w:rFonts w:ascii="Times New Roman" w:hAnsi="Times New Roman" w:cs="Times New Roman"/>
          <w:sz w:val="24"/>
          <w:szCs w:val="24"/>
        </w:rPr>
        <w:t xml:space="preserve">ая  группа </w:t>
      </w:r>
      <w:r w:rsidR="00D82AD1" w:rsidRPr="00E31DCE">
        <w:rPr>
          <w:rFonts w:ascii="Times New Roman" w:hAnsi="Times New Roman" w:cs="Times New Roman"/>
          <w:sz w:val="24"/>
          <w:szCs w:val="24"/>
        </w:rPr>
        <w:t>населения,  составляющ</w:t>
      </w:r>
      <w:r w:rsidR="00E31DCE">
        <w:rPr>
          <w:rFonts w:ascii="Times New Roman" w:hAnsi="Times New Roman" w:cs="Times New Roman"/>
          <w:sz w:val="24"/>
          <w:szCs w:val="24"/>
        </w:rPr>
        <w:t>ая</w:t>
      </w:r>
      <w:r w:rsidR="00D82AD1" w:rsidRPr="00E31DCE">
        <w:rPr>
          <w:rFonts w:ascii="Times New Roman" w:hAnsi="Times New Roman" w:cs="Times New Roman"/>
          <w:sz w:val="24"/>
          <w:szCs w:val="24"/>
        </w:rPr>
        <w:t xml:space="preserve">  потенциал  будущего развития  России,  -  обучающиеся  образовательных  организаций.</w:t>
      </w:r>
    </w:p>
    <w:p w:rsidR="00D82AD1" w:rsidRDefault="003C0AE7" w:rsidP="00AB7A62">
      <w:pPr>
        <w:pStyle w:val="a7"/>
        <w:ind w:firstLine="360"/>
        <w:jc w:val="both"/>
        <w:rPr>
          <w:rFonts w:ascii="Times New Roman" w:hAnsi="Times New Roman" w:cs="Times New Roman"/>
          <w:sz w:val="24"/>
          <w:szCs w:val="24"/>
        </w:rPr>
      </w:pPr>
      <w:r>
        <w:rPr>
          <w:rFonts w:ascii="Times New Roman" w:hAnsi="Times New Roman" w:cs="Times New Roman"/>
          <w:b/>
          <w:color w:val="FF0000"/>
          <w:sz w:val="24"/>
          <w:szCs w:val="24"/>
        </w:rPr>
        <w:t>СЛАЙД</w:t>
      </w:r>
      <w:r>
        <w:rPr>
          <w:rFonts w:ascii="Times New Roman" w:hAnsi="Times New Roman" w:cs="Times New Roman"/>
          <w:sz w:val="24"/>
          <w:szCs w:val="24"/>
        </w:rPr>
        <w:t xml:space="preserve"> </w:t>
      </w:r>
      <w:r w:rsidR="00E31DCE">
        <w:rPr>
          <w:rFonts w:ascii="Times New Roman" w:hAnsi="Times New Roman" w:cs="Times New Roman"/>
          <w:sz w:val="24"/>
          <w:szCs w:val="24"/>
        </w:rPr>
        <w:t>П</w:t>
      </w:r>
      <w:r w:rsidR="00E31DCE" w:rsidRPr="00E31DCE">
        <w:rPr>
          <w:rFonts w:ascii="Times New Roman" w:hAnsi="Times New Roman" w:cs="Times New Roman"/>
          <w:sz w:val="24"/>
          <w:szCs w:val="24"/>
        </w:rPr>
        <w:t>.1.5. План</w:t>
      </w:r>
      <w:r w:rsidR="00E31DCE">
        <w:rPr>
          <w:rFonts w:ascii="Times New Roman" w:hAnsi="Times New Roman" w:cs="Times New Roman"/>
          <w:sz w:val="24"/>
          <w:szCs w:val="24"/>
        </w:rPr>
        <w:t>а</w:t>
      </w:r>
      <w:r w:rsidR="00E31DCE" w:rsidRPr="00E31DCE">
        <w:rPr>
          <w:rFonts w:ascii="Times New Roman" w:hAnsi="Times New Roman" w:cs="Times New Roman"/>
          <w:sz w:val="24"/>
          <w:szCs w:val="24"/>
        </w:rPr>
        <w:t xml:space="preserve"> мероприятий </w:t>
      </w:r>
      <w:r w:rsidR="00AB7A62">
        <w:rPr>
          <w:rFonts w:ascii="Times New Roman" w:hAnsi="Times New Roman" w:cs="Times New Roman"/>
          <w:sz w:val="24"/>
          <w:szCs w:val="24"/>
        </w:rPr>
        <w:t>по реализации Стратег</w:t>
      </w:r>
      <w:r w:rsidR="00AB7A62" w:rsidRPr="00E31DCE">
        <w:rPr>
          <w:rFonts w:ascii="Times New Roman" w:hAnsi="Times New Roman" w:cs="Times New Roman"/>
          <w:sz w:val="24"/>
          <w:szCs w:val="24"/>
        </w:rPr>
        <w:t>и</w:t>
      </w:r>
      <w:r w:rsidR="00AB7A62">
        <w:rPr>
          <w:rFonts w:ascii="Times New Roman" w:hAnsi="Times New Roman" w:cs="Times New Roman"/>
          <w:sz w:val="24"/>
          <w:szCs w:val="24"/>
        </w:rPr>
        <w:t>и обязывает разрабатывать</w:t>
      </w:r>
      <w:r w:rsidR="00D82AD1" w:rsidRPr="00E31DCE">
        <w:rPr>
          <w:rFonts w:ascii="Times New Roman" w:hAnsi="Times New Roman" w:cs="Times New Roman"/>
          <w:sz w:val="24"/>
          <w:szCs w:val="24"/>
        </w:rPr>
        <w:t xml:space="preserve">  и внедр</w:t>
      </w:r>
      <w:r w:rsidR="00AB7A62">
        <w:rPr>
          <w:rFonts w:ascii="Times New Roman" w:hAnsi="Times New Roman" w:cs="Times New Roman"/>
          <w:sz w:val="24"/>
          <w:szCs w:val="24"/>
        </w:rPr>
        <w:t>ять  образовательные</w:t>
      </w:r>
      <w:r w:rsidR="00D82AD1" w:rsidRPr="00E31DCE">
        <w:rPr>
          <w:rFonts w:ascii="Times New Roman" w:hAnsi="Times New Roman" w:cs="Times New Roman"/>
          <w:sz w:val="24"/>
          <w:szCs w:val="24"/>
        </w:rPr>
        <w:t xml:space="preserve">  программ</w:t>
      </w:r>
      <w:r w:rsidR="00AB7A62">
        <w:rPr>
          <w:rFonts w:ascii="Times New Roman" w:hAnsi="Times New Roman" w:cs="Times New Roman"/>
          <w:sz w:val="24"/>
          <w:szCs w:val="24"/>
        </w:rPr>
        <w:t>ы</w:t>
      </w:r>
      <w:r w:rsidR="00D82AD1" w:rsidRPr="00E31DCE">
        <w:rPr>
          <w:rFonts w:ascii="Times New Roman" w:hAnsi="Times New Roman" w:cs="Times New Roman"/>
          <w:sz w:val="24"/>
          <w:szCs w:val="24"/>
        </w:rPr>
        <w:t xml:space="preserve">  повышения  финансовой грамотности  для  дошкольного,  начальног</w:t>
      </w:r>
      <w:r w:rsidR="00AB7A62">
        <w:rPr>
          <w:rFonts w:ascii="Times New Roman" w:hAnsi="Times New Roman" w:cs="Times New Roman"/>
          <w:sz w:val="24"/>
          <w:szCs w:val="24"/>
        </w:rPr>
        <w:t xml:space="preserve">о  общего,  основного  общего, </w:t>
      </w:r>
      <w:r w:rsidR="00D82AD1" w:rsidRPr="00E31DCE">
        <w:rPr>
          <w:rFonts w:ascii="Times New Roman" w:hAnsi="Times New Roman" w:cs="Times New Roman"/>
          <w:sz w:val="24"/>
          <w:szCs w:val="24"/>
        </w:rPr>
        <w:t>среднего  общего,  среднего  профессиональ</w:t>
      </w:r>
      <w:r w:rsidR="00AB7A62">
        <w:rPr>
          <w:rFonts w:ascii="Times New Roman" w:hAnsi="Times New Roman" w:cs="Times New Roman"/>
          <w:sz w:val="24"/>
          <w:szCs w:val="24"/>
        </w:rPr>
        <w:t>ного  и  высшего  образования. Срок</w:t>
      </w:r>
      <w:r w:rsidR="000559D7" w:rsidRPr="00E31DCE">
        <w:rPr>
          <w:rFonts w:ascii="Times New Roman" w:hAnsi="Times New Roman" w:cs="Times New Roman"/>
          <w:sz w:val="24"/>
          <w:szCs w:val="24"/>
        </w:rPr>
        <w:t xml:space="preserve"> реализации  </w:t>
      </w:r>
      <w:r w:rsidR="00AB7A62">
        <w:rPr>
          <w:rFonts w:ascii="Times New Roman" w:hAnsi="Times New Roman" w:cs="Times New Roman"/>
          <w:sz w:val="24"/>
          <w:szCs w:val="24"/>
        </w:rPr>
        <w:t xml:space="preserve">данного пункта </w:t>
      </w:r>
      <w:r w:rsidR="000559D7" w:rsidRPr="00E31DCE">
        <w:rPr>
          <w:rFonts w:ascii="Times New Roman" w:hAnsi="Times New Roman" w:cs="Times New Roman"/>
          <w:sz w:val="24"/>
          <w:szCs w:val="24"/>
        </w:rPr>
        <w:t>2018 год-3 квартал 2019 года</w:t>
      </w:r>
      <w:r w:rsidR="00AB7A62">
        <w:rPr>
          <w:rFonts w:ascii="Times New Roman" w:hAnsi="Times New Roman" w:cs="Times New Roman"/>
          <w:sz w:val="24"/>
          <w:szCs w:val="24"/>
        </w:rPr>
        <w:t>.</w:t>
      </w:r>
    </w:p>
    <w:p w:rsidR="003C0AE7" w:rsidRDefault="00584BDD" w:rsidP="00B73A9C">
      <w:pPr>
        <w:pStyle w:val="a7"/>
        <w:ind w:firstLine="360"/>
        <w:jc w:val="both"/>
        <w:rPr>
          <w:rFonts w:ascii="Times New Roman" w:hAnsi="Times New Roman" w:cs="Times New Roman"/>
          <w:color w:val="000000"/>
          <w:sz w:val="24"/>
          <w:szCs w:val="24"/>
        </w:rPr>
      </w:pPr>
      <w:r w:rsidRPr="00584BDD">
        <w:rPr>
          <w:rFonts w:ascii="Times New Roman" w:hAnsi="Times New Roman" w:cs="Times New Roman"/>
          <w:color w:val="000000"/>
          <w:sz w:val="24"/>
          <w:szCs w:val="24"/>
        </w:rPr>
        <w:t xml:space="preserve">Таким образом, </w:t>
      </w:r>
      <w:r w:rsidR="003E2A05">
        <w:rPr>
          <w:rFonts w:ascii="Times New Roman" w:hAnsi="Times New Roman" w:cs="Times New Roman"/>
          <w:color w:val="000000"/>
          <w:sz w:val="24"/>
          <w:szCs w:val="24"/>
        </w:rPr>
        <w:t xml:space="preserve">как вы </w:t>
      </w:r>
      <w:proofErr w:type="gramStart"/>
      <w:r w:rsidR="003E2A05">
        <w:rPr>
          <w:rFonts w:ascii="Times New Roman" w:hAnsi="Times New Roman" w:cs="Times New Roman"/>
          <w:color w:val="000000"/>
          <w:sz w:val="24"/>
          <w:szCs w:val="24"/>
        </w:rPr>
        <w:t xml:space="preserve">видите </w:t>
      </w:r>
      <w:r w:rsidRPr="00584BDD">
        <w:rPr>
          <w:rFonts w:ascii="Times New Roman" w:hAnsi="Times New Roman" w:cs="Times New Roman"/>
          <w:color w:val="000000"/>
          <w:sz w:val="24"/>
          <w:szCs w:val="24"/>
        </w:rPr>
        <w:t>сегодня стратегии финансового образования населения разрабатываются</w:t>
      </w:r>
      <w:proofErr w:type="gramEnd"/>
      <w:r w:rsidRPr="00584BDD">
        <w:rPr>
          <w:rFonts w:ascii="Times New Roman" w:hAnsi="Times New Roman" w:cs="Times New Roman"/>
          <w:color w:val="000000"/>
          <w:sz w:val="24"/>
          <w:szCs w:val="24"/>
        </w:rPr>
        <w:t xml:space="preserve"> на государственном уровне. </w:t>
      </w:r>
      <w:r w:rsidR="00A3680C">
        <w:rPr>
          <w:rFonts w:ascii="Times New Roman" w:hAnsi="Times New Roman" w:cs="Times New Roman"/>
          <w:color w:val="000000"/>
          <w:sz w:val="24"/>
          <w:szCs w:val="24"/>
        </w:rPr>
        <w:t xml:space="preserve"> И мы с вами также обязаны включиться в этот процесс.  </w:t>
      </w:r>
    </w:p>
    <w:p w:rsidR="001B06EA" w:rsidRDefault="003C0AE7" w:rsidP="00B73A9C">
      <w:pPr>
        <w:pStyle w:val="a7"/>
        <w:ind w:firstLine="360"/>
        <w:jc w:val="both"/>
        <w:rPr>
          <w:rFonts w:ascii="Times New Roman" w:hAnsi="Times New Roman" w:cs="Times New Roman"/>
          <w:color w:val="000000"/>
          <w:sz w:val="24"/>
          <w:szCs w:val="24"/>
        </w:rPr>
      </w:pPr>
      <w:r>
        <w:rPr>
          <w:rFonts w:ascii="Times New Roman" w:hAnsi="Times New Roman" w:cs="Times New Roman"/>
          <w:b/>
          <w:color w:val="FF0000"/>
          <w:sz w:val="24"/>
          <w:szCs w:val="24"/>
        </w:rPr>
        <w:t>СЛАЙД</w:t>
      </w:r>
      <w:proofErr w:type="gramStart"/>
      <w:r>
        <w:rPr>
          <w:rFonts w:ascii="Times New Roman" w:hAnsi="Times New Roman" w:cs="Times New Roman"/>
          <w:color w:val="000000"/>
          <w:sz w:val="24"/>
          <w:szCs w:val="24"/>
        </w:rPr>
        <w:t xml:space="preserve"> </w:t>
      </w:r>
      <w:r w:rsidR="00A3680C">
        <w:rPr>
          <w:rFonts w:ascii="Times New Roman" w:hAnsi="Times New Roman" w:cs="Times New Roman"/>
          <w:color w:val="000000"/>
          <w:sz w:val="24"/>
          <w:szCs w:val="24"/>
        </w:rPr>
        <w:t>И</w:t>
      </w:r>
      <w:proofErr w:type="gramEnd"/>
      <w:r w:rsidR="00A3680C">
        <w:rPr>
          <w:rFonts w:ascii="Times New Roman" w:hAnsi="Times New Roman" w:cs="Times New Roman"/>
          <w:color w:val="000000"/>
          <w:sz w:val="24"/>
          <w:szCs w:val="24"/>
        </w:rPr>
        <w:t xml:space="preserve">так, </w:t>
      </w:r>
      <w:r>
        <w:rPr>
          <w:rFonts w:ascii="Times New Roman" w:hAnsi="Times New Roman" w:cs="Times New Roman"/>
          <w:color w:val="000000"/>
          <w:sz w:val="24"/>
          <w:szCs w:val="24"/>
        </w:rPr>
        <w:t xml:space="preserve">перечислим нормативно-правовые </w:t>
      </w:r>
      <w:r w:rsidR="00A3680C">
        <w:rPr>
          <w:rFonts w:ascii="Times New Roman" w:hAnsi="Times New Roman" w:cs="Times New Roman"/>
          <w:color w:val="000000"/>
          <w:sz w:val="24"/>
          <w:szCs w:val="24"/>
        </w:rPr>
        <w:t>документы федерального, регионального, муниципального и локального уровня</w:t>
      </w:r>
      <w:r>
        <w:rPr>
          <w:rFonts w:ascii="Times New Roman" w:hAnsi="Times New Roman" w:cs="Times New Roman"/>
          <w:color w:val="000000"/>
          <w:sz w:val="24"/>
          <w:szCs w:val="24"/>
        </w:rPr>
        <w:t xml:space="preserve">, которые </w:t>
      </w:r>
      <w:r w:rsidR="00A3680C">
        <w:rPr>
          <w:rFonts w:ascii="Times New Roman" w:hAnsi="Times New Roman" w:cs="Times New Roman"/>
          <w:color w:val="000000"/>
          <w:sz w:val="24"/>
          <w:szCs w:val="24"/>
        </w:rPr>
        <w:t>регулируют нашу работу по экономи</w:t>
      </w:r>
      <w:r>
        <w:rPr>
          <w:rFonts w:ascii="Times New Roman" w:hAnsi="Times New Roman" w:cs="Times New Roman"/>
          <w:color w:val="000000"/>
          <w:sz w:val="24"/>
          <w:szCs w:val="24"/>
        </w:rPr>
        <w:t>ческому воспитанию дошкольников:</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b/>
          <w:bCs/>
          <w:color w:val="000000"/>
          <w:sz w:val="24"/>
          <w:szCs w:val="24"/>
        </w:rPr>
        <w:t>Стратегия повышения финансовой грамотности в Российской Федерации на 2017 - 2023 годы (утверждена распоряжением Правительства Российской Федерации от 25 сентября 2017 г. № 2039-р).</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color w:val="000000"/>
          <w:sz w:val="24"/>
          <w:szCs w:val="24"/>
        </w:rPr>
        <w:lastRenderedPageBreak/>
        <w:t>План мероприятий («дорожная карта») по реализации Стратегии повышения финансовой грамотности в Российской Федерации на 2017 - 2023 годы (утвержден 03.12.2018 года Министром финансов РФ и Председателем ЦБ РФ).</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color w:val="000000"/>
          <w:sz w:val="24"/>
          <w:szCs w:val="24"/>
        </w:rPr>
        <w:t xml:space="preserve">Протокол заседания координационного совета при Губернаторе Ханты-Мансийского автономного округа – Югры по вопросам обеспечения и защиты прав потребителей  от 23.10.2018  № 2 </w:t>
      </w:r>
      <w:proofErr w:type="gramStart"/>
      <w:r w:rsidRPr="003C0AE7">
        <w:rPr>
          <w:rFonts w:ascii="Times New Roman" w:hAnsi="Times New Roman" w:cs="Times New Roman"/>
          <w:color w:val="000000"/>
          <w:sz w:val="24"/>
          <w:szCs w:val="24"/>
        </w:rPr>
        <w:t xml:space="preserve">( </w:t>
      </w:r>
      <w:proofErr w:type="gramEnd"/>
      <w:r w:rsidRPr="003C0AE7">
        <w:rPr>
          <w:rFonts w:ascii="Times New Roman" w:hAnsi="Times New Roman" w:cs="Times New Roman"/>
          <w:color w:val="000000"/>
          <w:sz w:val="24"/>
          <w:szCs w:val="24"/>
        </w:rPr>
        <w:t>решение пункта 1.8. подпункта 1.8.2.)</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color w:val="000000"/>
          <w:sz w:val="24"/>
          <w:szCs w:val="24"/>
        </w:rPr>
        <w:t>Распоряжение Администрации Нефтеюганского района от 28.02.2019 № 115-ра «Об утверждении плана мероприятий по повышению уровня финансовой грамотности населения в муниципальном образовании  Нефтеюганский район на 2019 год».</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color w:val="000000"/>
          <w:sz w:val="24"/>
          <w:szCs w:val="24"/>
        </w:rPr>
        <w:t>Приказ Департамента  образования и  молодежной  политики  от 13.03.2019 № 195-0 «Об утверждении плана мероприятий по формированию финансовой грамотности».</w:t>
      </w:r>
    </w:p>
    <w:p w:rsidR="009635E3" w:rsidRPr="003C0AE7" w:rsidRDefault="009635E3" w:rsidP="003C0AE7">
      <w:pPr>
        <w:pStyle w:val="a7"/>
        <w:numPr>
          <w:ilvl w:val="0"/>
          <w:numId w:val="37"/>
        </w:numPr>
        <w:tabs>
          <w:tab w:val="clear" w:pos="720"/>
          <w:tab w:val="num" w:pos="426"/>
        </w:tabs>
        <w:ind w:left="426" w:hanging="426"/>
        <w:jc w:val="both"/>
        <w:rPr>
          <w:rFonts w:ascii="Times New Roman" w:hAnsi="Times New Roman" w:cs="Times New Roman"/>
          <w:color w:val="000000"/>
          <w:sz w:val="24"/>
          <w:szCs w:val="24"/>
        </w:rPr>
      </w:pPr>
      <w:r w:rsidRPr="003C0AE7">
        <w:rPr>
          <w:rFonts w:ascii="Times New Roman" w:hAnsi="Times New Roman" w:cs="Times New Roman"/>
          <w:color w:val="000000"/>
          <w:sz w:val="24"/>
          <w:szCs w:val="24"/>
        </w:rPr>
        <w:t xml:space="preserve">Приказ </w:t>
      </w:r>
      <w:r w:rsidR="00E27FBC">
        <w:rPr>
          <w:rFonts w:ascii="Times New Roman" w:hAnsi="Times New Roman" w:cs="Times New Roman"/>
          <w:color w:val="000000"/>
          <w:sz w:val="24"/>
          <w:szCs w:val="24"/>
        </w:rPr>
        <w:t xml:space="preserve">ДОУ </w:t>
      </w:r>
      <w:r w:rsidRPr="003C0AE7">
        <w:rPr>
          <w:rFonts w:ascii="Times New Roman" w:hAnsi="Times New Roman" w:cs="Times New Roman"/>
          <w:color w:val="000000"/>
          <w:sz w:val="24"/>
          <w:szCs w:val="24"/>
        </w:rPr>
        <w:t>«Об утверждении плана мероприятий по формированию финансовой грамотности дошкольников».</w:t>
      </w:r>
    </w:p>
    <w:p w:rsidR="003C0AE7" w:rsidRDefault="003C0AE7" w:rsidP="00CB3396">
      <w:pPr>
        <w:contextualSpacing/>
        <w:jc w:val="center"/>
        <w:rPr>
          <w:rFonts w:ascii="Times New Roman" w:hAnsi="Times New Roman" w:cs="Times New Roman"/>
          <w:b/>
          <w:sz w:val="24"/>
          <w:szCs w:val="24"/>
        </w:rPr>
      </w:pPr>
    </w:p>
    <w:p w:rsidR="00CB3396" w:rsidRDefault="00CB3396" w:rsidP="00CB3396">
      <w:pPr>
        <w:contextualSpacing/>
        <w:jc w:val="center"/>
        <w:rPr>
          <w:rFonts w:ascii="Times New Roman" w:hAnsi="Times New Roman" w:cs="Times New Roman"/>
          <w:b/>
          <w:sz w:val="24"/>
          <w:szCs w:val="24"/>
        </w:rPr>
      </w:pPr>
      <w:r w:rsidRPr="00CB3396">
        <w:rPr>
          <w:rFonts w:ascii="Times New Roman" w:hAnsi="Times New Roman" w:cs="Times New Roman"/>
          <w:b/>
          <w:sz w:val="24"/>
          <w:szCs w:val="24"/>
        </w:rPr>
        <w:t xml:space="preserve">2. Возможности экономического воспитания детей </w:t>
      </w:r>
    </w:p>
    <w:p w:rsidR="00CB3396" w:rsidRPr="00CB3396" w:rsidRDefault="00CB3396" w:rsidP="00CB3396">
      <w:pPr>
        <w:contextualSpacing/>
        <w:jc w:val="center"/>
        <w:rPr>
          <w:rFonts w:ascii="Times New Roman" w:hAnsi="Times New Roman" w:cs="Times New Roman"/>
          <w:b/>
          <w:sz w:val="24"/>
          <w:szCs w:val="24"/>
        </w:rPr>
      </w:pPr>
      <w:r w:rsidRPr="00CB3396">
        <w:rPr>
          <w:rFonts w:ascii="Times New Roman" w:hAnsi="Times New Roman" w:cs="Times New Roman"/>
          <w:b/>
          <w:sz w:val="24"/>
          <w:szCs w:val="24"/>
        </w:rPr>
        <w:t>в дошкольной образовательной организации</w:t>
      </w:r>
    </w:p>
    <w:p w:rsidR="00147ACF" w:rsidRPr="00A3680C" w:rsidRDefault="003C0AE7" w:rsidP="00A3680C">
      <w:pPr>
        <w:pStyle w:val="a7"/>
        <w:ind w:firstLine="360"/>
        <w:jc w:val="both"/>
        <w:rPr>
          <w:rFonts w:ascii="Times New Roman" w:hAnsi="Times New Roman" w:cs="Times New Roman"/>
          <w:sz w:val="24"/>
          <w:szCs w:val="24"/>
        </w:rPr>
      </w:pPr>
      <w:r>
        <w:rPr>
          <w:rFonts w:ascii="Times New Roman" w:hAnsi="Times New Roman" w:cs="Times New Roman"/>
          <w:sz w:val="24"/>
          <w:szCs w:val="24"/>
        </w:rPr>
        <w:t>Итак, в</w:t>
      </w:r>
      <w:r w:rsidR="00B73A9C">
        <w:rPr>
          <w:rFonts w:ascii="Times New Roman" w:hAnsi="Times New Roman" w:cs="Times New Roman"/>
          <w:sz w:val="24"/>
          <w:szCs w:val="24"/>
        </w:rPr>
        <w:t xml:space="preserve">се выше </w:t>
      </w:r>
      <w:r w:rsidR="003E2A05">
        <w:rPr>
          <w:rFonts w:ascii="Times New Roman" w:hAnsi="Times New Roman" w:cs="Times New Roman"/>
          <w:sz w:val="24"/>
          <w:szCs w:val="24"/>
        </w:rPr>
        <w:t>сказанное послужило</w:t>
      </w:r>
      <w:r w:rsidR="00B73A9C">
        <w:rPr>
          <w:rFonts w:ascii="Times New Roman" w:hAnsi="Times New Roman" w:cs="Times New Roman"/>
          <w:sz w:val="24"/>
          <w:szCs w:val="24"/>
        </w:rPr>
        <w:t xml:space="preserve"> основанием для выбора приоритетной  задачи ДОУ на 2019-2020 учебный год: </w:t>
      </w:r>
      <w:r w:rsidR="00B73A9C" w:rsidRPr="00B73A9C">
        <w:rPr>
          <w:rFonts w:ascii="Times New Roman" w:hAnsi="Times New Roman" w:cs="Times New Roman"/>
          <w:sz w:val="24"/>
          <w:szCs w:val="24"/>
        </w:rPr>
        <w:t>«</w:t>
      </w:r>
      <w:r w:rsidR="00B73A9C" w:rsidRPr="00B73A9C">
        <w:rPr>
          <w:rFonts w:ascii="Times New Roman" w:hAnsi="Times New Roman" w:cs="Times New Roman"/>
          <w:color w:val="000000" w:themeColor="text1"/>
          <w:sz w:val="24"/>
          <w:szCs w:val="24"/>
        </w:rPr>
        <w:t xml:space="preserve">Формировать предпосылки финансовой </w:t>
      </w:r>
      <w:r w:rsidR="00B73A9C" w:rsidRPr="00A3680C">
        <w:rPr>
          <w:rFonts w:ascii="Times New Roman" w:hAnsi="Times New Roman" w:cs="Times New Roman"/>
          <w:color w:val="000000" w:themeColor="text1"/>
          <w:sz w:val="24"/>
          <w:szCs w:val="24"/>
        </w:rPr>
        <w:t>грамотности и нравственные ориентиры экономического поведения, включив в образовательный процесс методы экономического воспитания дошкольников».</w:t>
      </w:r>
    </w:p>
    <w:p w:rsidR="001B06EA" w:rsidRDefault="00A3680C" w:rsidP="00A3680C">
      <w:pPr>
        <w:pStyle w:val="a3"/>
        <w:shd w:val="clear" w:color="auto" w:fill="FFFFFF"/>
        <w:spacing w:before="0" w:beforeAutospacing="0" w:after="187" w:afterAutospacing="0"/>
        <w:ind w:firstLine="360"/>
        <w:jc w:val="both"/>
        <w:textAlignment w:val="baseline"/>
        <w:rPr>
          <w:color w:val="000000"/>
        </w:rPr>
      </w:pPr>
      <w:r w:rsidRPr="00A3680C">
        <w:rPr>
          <w:color w:val="000000"/>
        </w:rPr>
        <w:t>Давайте для начала разберемся в самом понятии «</w:t>
      </w:r>
      <w:r w:rsidR="001B06EA" w:rsidRPr="00A3680C">
        <w:rPr>
          <w:color w:val="000000"/>
        </w:rPr>
        <w:t>экономическое воспитание дошкольников</w:t>
      </w:r>
      <w:r w:rsidRPr="00A3680C">
        <w:rPr>
          <w:color w:val="000000"/>
        </w:rPr>
        <w:t>»</w:t>
      </w:r>
      <w:proofErr w:type="gramStart"/>
      <w:r w:rsidR="001B06EA" w:rsidRPr="00A3680C">
        <w:rPr>
          <w:color w:val="000000"/>
        </w:rPr>
        <w:t>.</w:t>
      </w:r>
      <w:proofErr w:type="gramEnd"/>
      <w:r w:rsidR="001B06EA" w:rsidRPr="00A3680C">
        <w:rPr>
          <w:color w:val="000000"/>
        </w:rPr>
        <w:t xml:space="preserve"> </w:t>
      </w:r>
      <w:r>
        <w:rPr>
          <w:color w:val="000000"/>
        </w:rPr>
        <w:t>(</w:t>
      </w:r>
      <w:proofErr w:type="gramStart"/>
      <w:r>
        <w:rPr>
          <w:color w:val="000000"/>
        </w:rPr>
        <w:t>п</w:t>
      </w:r>
      <w:proofErr w:type="gramEnd"/>
      <w:r>
        <w:rPr>
          <w:color w:val="000000"/>
        </w:rPr>
        <w:t>едагоги читают свои варианты).</w:t>
      </w:r>
      <w:r w:rsidR="003C0AE7" w:rsidRPr="003C0AE7">
        <w:rPr>
          <w:b/>
          <w:color w:val="FF0000"/>
        </w:rPr>
        <w:t xml:space="preserve"> </w:t>
      </w:r>
      <w:r w:rsidR="003C0AE7">
        <w:rPr>
          <w:b/>
          <w:color w:val="FF0000"/>
        </w:rPr>
        <w:t>СЛАЙД</w:t>
      </w:r>
    </w:p>
    <w:p w:rsidR="00A3680C" w:rsidRPr="003C0AE7" w:rsidRDefault="00A3680C" w:rsidP="003C0AE7">
      <w:pPr>
        <w:pStyle w:val="a7"/>
        <w:jc w:val="both"/>
        <w:rPr>
          <w:rFonts w:ascii="Times New Roman" w:hAnsi="Times New Roman" w:cs="Times New Roman"/>
          <w:b/>
          <w:color w:val="000000" w:themeColor="text1"/>
          <w:sz w:val="24"/>
          <w:szCs w:val="24"/>
          <w:u w:val="single"/>
        </w:rPr>
      </w:pPr>
      <w:ins w:id="0" w:author="Unknown">
        <w:r w:rsidRPr="003C0AE7">
          <w:rPr>
            <w:rFonts w:ascii="Times New Roman" w:hAnsi="Times New Roman" w:cs="Times New Roman"/>
            <w:b/>
            <w:color w:val="000000" w:themeColor="text1"/>
            <w:sz w:val="24"/>
            <w:szCs w:val="24"/>
            <w:u w:val="single"/>
          </w:rPr>
          <w:t>Экономическое воспитание –  целенаправленный процесс взаимодействия взрослого и ребёнка, ориентированного  на усвоение доступных возрасту элементарных экономических понятий, формирование моральных чувств и морально-экономических качеств, необходимых для успешной экономической деятельности, развития интереса к экономической сфере жизни, формирование навыков социально-экономического поведения.</w:t>
        </w:r>
      </w:ins>
    </w:p>
    <w:p w:rsidR="00BD6B43" w:rsidRPr="00A3680C" w:rsidRDefault="00826259" w:rsidP="00A3680C">
      <w:pPr>
        <w:pStyle w:val="a7"/>
        <w:jc w:val="both"/>
        <w:rPr>
          <w:rFonts w:ascii="Times New Roman" w:hAnsi="Times New Roman" w:cs="Times New Roman"/>
          <w:sz w:val="24"/>
          <w:szCs w:val="24"/>
        </w:rPr>
      </w:pPr>
      <w:r>
        <w:rPr>
          <w:rFonts w:ascii="Times New Roman" w:hAnsi="Times New Roman" w:cs="Times New Roman"/>
          <w:sz w:val="24"/>
          <w:szCs w:val="24"/>
        </w:rPr>
        <w:tab/>
      </w:r>
      <w:r w:rsidR="00B73A9C" w:rsidRPr="00A3680C">
        <w:rPr>
          <w:rFonts w:ascii="Times New Roman" w:hAnsi="Times New Roman" w:cs="Times New Roman"/>
          <w:sz w:val="24"/>
          <w:szCs w:val="24"/>
        </w:rPr>
        <w:t xml:space="preserve">Экономика и дошкольник на первый взгляд кажутся понятиями абсолютно не совместимыми. Но современный ребёнок уже с первых лет своей жизни попадает в экономическую среду, наполненную экономическими понятиями и процессами. Различные профессии, покупка и продажа товаров, реклама по телевизору, разговоры родителей о бюджете семьи – это далеко не полный перечень того, с чем постоянно сталкивается дошкольник. </w:t>
      </w:r>
    </w:p>
    <w:p w:rsidR="00826259" w:rsidRDefault="00826259" w:rsidP="00157C44">
      <w:pPr>
        <w:pStyle w:val="a7"/>
        <w:jc w:val="both"/>
        <w:rPr>
          <w:rFonts w:ascii="Times New Roman" w:hAnsi="Times New Roman" w:cs="Times New Roman"/>
          <w:sz w:val="24"/>
          <w:szCs w:val="24"/>
        </w:rPr>
      </w:pPr>
      <w:r>
        <w:rPr>
          <w:rFonts w:ascii="Times New Roman" w:hAnsi="Times New Roman" w:cs="Times New Roman"/>
          <w:sz w:val="24"/>
          <w:szCs w:val="24"/>
        </w:rPr>
        <w:tab/>
      </w:r>
      <w:r w:rsidR="003A7358" w:rsidRPr="00A3680C">
        <w:rPr>
          <w:rFonts w:ascii="Times New Roman" w:hAnsi="Times New Roman" w:cs="Times New Roman"/>
          <w:sz w:val="24"/>
          <w:szCs w:val="24"/>
        </w:rPr>
        <w:t>В педагогике прошлых столетий речь об экономическом образовании</w:t>
      </w:r>
      <w:r>
        <w:rPr>
          <w:rFonts w:ascii="Times New Roman" w:hAnsi="Times New Roman" w:cs="Times New Roman"/>
          <w:sz w:val="24"/>
          <w:szCs w:val="24"/>
        </w:rPr>
        <w:t xml:space="preserve"> и воспитании детей не велась. Однако</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w:t>
      </w:r>
      <w:r w:rsidR="003A7358" w:rsidRPr="00157C44">
        <w:rPr>
          <w:rFonts w:ascii="Times New Roman" w:hAnsi="Times New Roman" w:cs="Times New Roman"/>
          <w:sz w:val="24"/>
          <w:szCs w:val="24"/>
        </w:rPr>
        <w:t>сли обратиться к древнему памятнику русской культуры «</w:t>
      </w:r>
      <w:r>
        <w:rPr>
          <w:rFonts w:ascii="Times New Roman" w:hAnsi="Times New Roman" w:cs="Times New Roman"/>
          <w:sz w:val="24"/>
          <w:szCs w:val="24"/>
        </w:rPr>
        <w:t xml:space="preserve">Домострою», то можно убедиться, что </w:t>
      </w:r>
      <w:r w:rsidR="003A7358" w:rsidRPr="00157C44">
        <w:rPr>
          <w:rFonts w:ascii="Times New Roman" w:hAnsi="Times New Roman" w:cs="Times New Roman"/>
          <w:sz w:val="24"/>
          <w:szCs w:val="24"/>
        </w:rPr>
        <w:t xml:space="preserve">формирование «чувства хозяина», «устроителя дома» всегда было предметом внимания и заботы взрослых. «Домострой» наглядно убеждает в том, что хороший хозяин должен владеть массой сведений, сводом правил о том, как воспитывать своих детей, достойных своих родителей; как продукты впрок заготавливать, в какой посуде солить, где хранить; как слуг кормить; жену умелую, хозяйственную выбирать. </w:t>
      </w:r>
    </w:p>
    <w:p w:rsidR="00826259" w:rsidRPr="00826259" w:rsidRDefault="00826259" w:rsidP="00826259">
      <w:pPr>
        <w:pStyle w:val="a7"/>
        <w:jc w:val="both"/>
        <w:rPr>
          <w:rFonts w:ascii="Times New Roman" w:hAnsi="Times New Roman" w:cs="Times New Roman"/>
          <w:b/>
          <w:sz w:val="24"/>
          <w:szCs w:val="24"/>
        </w:rPr>
      </w:pPr>
      <w:r>
        <w:rPr>
          <w:rFonts w:ascii="Times New Roman" w:hAnsi="Times New Roman" w:cs="Times New Roman"/>
          <w:sz w:val="24"/>
          <w:szCs w:val="24"/>
        </w:rPr>
        <w:tab/>
      </w:r>
      <w:r w:rsidRPr="00BB7671">
        <w:rPr>
          <w:rFonts w:ascii="Times New Roman" w:hAnsi="Times New Roman" w:cs="Times New Roman"/>
          <w:sz w:val="24"/>
          <w:szCs w:val="24"/>
        </w:rPr>
        <w:t>Великий педагог</w:t>
      </w:r>
      <w:ins w:id="1" w:author="Unknown">
        <w:r w:rsidR="00CD3742" w:rsidRPr="00BB7671">
          <w:rPr>
            <w:rFonts w:ascii="Times New Roman" w:hAnsi="Times New Roman" w:cs="Times New Roman"/>
            <w:b/>
            <w:sz w:val="24"/>
            <w:szCs w:val="24"/>
          </w:rPr>
          <w:t xml:space="preserve"> Я. А. Каменский в </w:t>
        </w:r>
        <w:r w:rsidR="00E91845" w:rsidRPr="00BB7671">
          <w:rPr>
            <w:rFonts w:ascii="Times New Roman" w:hAnsi="Times New Roman" w:cs="Times New Roman"/>
            <w:b/>
            <w:sz w:val="24"/>
            <w:szCs w:val="24"/>
          </w:rPr>
          <w:fldChar w:fldCharType="begin"/>
        </w:r>
        <w:r w:rsidR="00CD3742" w:rsidRPr="00BB7671">
          <w:rPr>
            <w:rFonts w:ascii="Times New Roman" w:hAnsi="Times New Roman" w:cs="Times New Roman"/>
            <w:b/>
            <w:sz w:val="24"/>
            <w:szCs w:val="24"/>
          </w:rPr>
          <w:instrText xml:space="preserve"> HYPERLINK "http://ds88.ru/1479-zanyatie-po-razvitiyu-rechi-kak-zayats-iskal-svoyu-skazku.html" </w:instrText>
        </w:r>
        <w:r w:rsidR="00E91845" w:rsidRPr="00BB7671">
          <w:rPr>
            <w:rFonts w:ascii="Times New Roman" w:hAnsi="Times New Roman" w:cs="Times New Roman"/>
            <w:b/>
            <w:sz w:val="24"/>
            <w:szCs w:val="24"/>
          </w:rPr>
          <w:fldChar w:fldCharType="separate"/>
        </w:r>
        <w:r w:rsidR="00CD3742" w:rsidRPr="00BB7671">
          <w:rPr>
            <w:rStyle w:val="a5"/>
            <w:rFonts w:ascii="Times New Roman" w:hAnsi="Times New Roman" w:cs="Times New Roman"/>
            <w:b/>
            <w:color w:val="auto"/>
            <w:sz w:val="24"/>
            <w:szCs w:val="24"/>
            <w:u w:val="none"/>
          </w:rPr>
          <w:t>свою</w:t>
        </w:r>
        <w:r w:rsidR="00E91845" w:rsidRPr="00BB7671">
          <w:rPr>
            <w:rFonts w:ascii="Times New Roman" w:hAnsi="Times New Roman" w:cs="Times New Roman"/>
            <w:b/>
            <w:sz w:val="24"/>
            <w:szCs w:val="24"/>
          </w:rPr>
          <w:fldChar w:fldCharType="end"/>
        </w:r>
        <w:r w:rsidR="00CD3742" w:rsidRPr="00BB7671">
          <w:rPr>
            <w:rFonts w:ascii="Times New Roman" w:hAnsi="Times New Roman" w:cs="Times New Roman"/>
            <w:b/>
            <w:sz w:val="24"/>
            <w:szCs w:val="24"/>
          </w:rPr>
          <w:t> книгу “</w:t>
        </w:r>
        <w:r w:rsidR="00E91845" w:rsidRPr="00BB7671">
          <w:rPr>
            <w:rFonts w:ascii="Times New Roman" w:hAnsi="Times New Roman" w:cs="Times New Roman"/>
            <w:b/>
            <w:sz w:val="24"/>
            <w:szCs w:val="24"/>
          </w:rPr>
          <w:fldChar w:fldCharType="begin"/>
        </w:r>
        <w:r w:rsidR="00CD3742" w:rsidRPr="00BB7671">
          <w:rPr>
            <w:rFonts w:ascii="Times New Roman" w:hAnsi="Times New Roman" w:cs="Times New Roman"/>
            <w:b/>
            <w:sz w:val="24"/>
            <w:szCs w:val="24"/>
          </w:rPr>
          <w:instrText xml:space="preserve"> HYPERLINK "http://ds88.ru/9871-forma-raboty-s-roditelyami-materinskaya-shkola.html" </w:instrText>
        </w:r>
        <w:r w:rsidR="00E91845" w:rsidRPr="00BB7671">
          <w:rPr>
            <w:rFonts w:ascii="Times New Roman" w:hAnsi="Times New Roman" w:cs="Times New Roman"/>
            <w:b/>
            <w:sz w:val="24"/>
            <w:szCs w:val="24"/>
          </w:rPr>
          <w:fldChar w:fldCharType="separate"/>
        </w:r>
        <w:r w:rsidR="00CD3742" w:rsidRPr="00BB7671">
          <w:rPr>
            <w:rStyle w:val="a5"/>
            <w:rFonts w:ascii="Times New Roman" w:hAnsi="Times New Roman" w:cs="Times New Roman"/>
            <w:b/>
            <w:color w:val="auto"/>
            <w:sz w:val="24"/>
            <w:szCs w:val="24"/>
            <w:u w:val="none"/>
          </w:rPr>
          <w:t>Материнская школа</w:t>
        </w:r>
        <w:r w:rsidR="00E91845" w:rsidRPr="00BB7671">
          <w:rPr>
            <w:rFonts w:ascii="Times New Roman" w:hAnsi="Times New Roman" w:cs="Times New Roman"/>
            <w:b/>
            <w:sz w:val="24"/>
            <w:szCs w:val="24"/>
          </w:rPr>
          <w:fldChar w:fldCharType="end"/>
        </w:r>
        <w:r w:rsidR="00CD3742" w:rsidRPr="00BB7671">
          <w:rPr>
            <w:rFonts w:ascii="Times New Roman" w:hAnsi="Times New Roman" w:cs="Times New Roman"/>
            <w:b/>
            <w:sz w:val="24"/>
            <w:szCs w:val="24"/>
          </w:rPr>
          <w:t xml:space="preserve">” включает “экономические познания”, </w:t>
        </w:r>
        <w:proofErr w:type="spellStart"/>
        <w:r w:rsidR="00CD3742" w:rsidRPr="00BB7671">
          <w:rPr>
            <w:rFonts w:ascii="Times New Roman" w:hAnsi="Times New Roman" w:cs="Times New Roman"/>
            <w:b/>
            <w:sz w:val="24"/>
            <w:szCs w:val="24"/>
          </w:rPr>
          <w:t>т.е</w:t>
        </w:r>
        <w:proofErr w:type="gramStart"/>
        <w:r w:rsidR="00CD3742" w:rsidRPr="00BB7671">
          <w:rPr>
            <w:rFonts w:ascii="Times New Roman" w:hAnsi="Times New Roman" w:cs="Times New Roman"/>
            <w:b/>
            <w:sz w:val="24"/>
            <w:szCs w:val="24"/>
          </w:rPr>
          <w:t>.д</w:t>
        </w:r>
        <w:proofErr w:type="gramEnd"/>
        <w:r w:rsidR="00CD3742" w:rsidRPr="00BB7671">
          <w:rPr>
            <w:rFonts w:ascii="Times New Roman" w:hAnsi="Times New Roman" w:cs="Times New Roman"/>
            <w:b/>
            <w:sz w:val="24"/>
            <w:szCs w:val="24"/>
          </w:rPr>
          <w:t>оступное</w:t>
        </w:r>
        <w:proofErr w:type="spellEnd"/>
        <w:r w:rsidR="00CD3742" w:rsidRPr="00BB7671">
          <w:rPr>
            <w:rFonts w:ascii="Times New Roman" w:hAnsi="Times New Roman" w:cs="Times New Roman"/>
            <w:b/>
            <w:sz w:val="24"/>
            <w:szCs w:val="24"/>
          </w:rPr>
          <w:t> </w:t>
        </w:r>
      </w:ins>
      <w:r w:rsidRPr="00BB7671">
        <w:rPr>
          <w:rFonts w:ascii="Times New Roman" w:hAnsi="Times New Roman" w:cs="Times New Roman"/>
          <w:b/>
          <w:sz w:val="24"/>
          <w:szCs w:val="24"/>
        </w:rPr>
        <w:t xml:space="preserve"> </w:t>
      </w:r>
      <w:ins w:id="2" w:author="Unknown">
        <w:r w:rsidR="00E91845" w:rsidRPr="00BB7671">
          <w:rPr>
            <w:rFonts w:ascii="Times New Roman" w:hAnsi="Times New Roman" w:cs="Times New Roman"/>
            <w:b/>
            <w:sz w:val="24"/>
            <w:szCs w:val="24"/>
          </w:rPr>
          <w:fldChar w:fldCharType="begin"/>
        </w:r>
        <w:r w:rsidR="00CD3742" w:rsidRPr="00BB7671">
          <w:rPr>
            <w:rFonts w:ascii="Times New Roman" w:hAnsi="Times New Roman" w:cs="Times New Roman"/>
            <w:b/>
            <w:sz w:val="24"/>
            <w:szCs w:val="24"/>
          </w:rPr>
          <w:instrText xml:space="preserve"> HYPERLINK "http://ds88.ru/6111-osushchestvlenie-korrektsionnoy-pomoshchi-detyam-s-ogranichennymi-vozmozhnostyami-zdorovya.html" </w:instrText>
        </w:r>
        <w:r w:rsidR="00E91845" w:rsidRPr="00BB7671">
          <w:rPr>
            <w:rFonts w:ascii="Times New Roman" w:hAnsi="Times New Roman" w:cs="Times New Roman"/>
            <w:b/>
            <w:sz w:val="24"/>
            <w:szCs w:val="24"/>
          </w:rPr>
          <w:fldChar w:fldCharType="separate"/>
        </w:r>
        <w:r w:rsidR="00CD3742" w:rsidRPr="00BB7671">
          <w:rPr>
            <w:rStyle w:val="a5"/>
            <w:rFonts w:ascii="Times New Roman" w:hAnsi="Times New Roman" w:cs="Times New Roman"/>
            <w:b/>
            <w:color w:val="auto"/>
            <w:sz w:val="24"/>
            <w:szCs w:val="24"/>
            <w:u w:val="none"/>
          </w:rPr>
          <w:t>детям</w:t>
        </w:r>
        <w:r w:rsidR="00E91845" w:rsidRPr="00BB7671">
          <w:rPr>
            <w:rFonts w:ascii="Times New Roman" w:hAnsi="Times New Roman" w:cs="Times New Roman"/>
            <w:b/>
            <w:sz w:val="24"/>
            <w:szCs w:val="24"/>
          </w:rPr>
          <w:fldChar w:fldCharType="end"/>
        </w:r>
      </w:ins>
      <w:r w:rsidR="00CD3742" w:rsidRPr="00BB7671">
        <w:rPr>
          <w:rFonts w:ascii="Times New Roman" w:hAnsi="Times New Roman" w:cs="Times New Roman"/>
          <w:b/>
          <w:sz w:val="24"/>
          <w:szCs w:val="24"/>
        </w:rPr>
        <w:t xml:space="preserve"> </w:t>
      </w:r>
      <w:ins w:id="3" w:author="Unknown">
        <w:r w:rsidR="00CD3742" w:rsidRPr="00BB7671">
          <w:rPr>
            <w:rFonts w:ascii="Times New Roman" w:hAnsi="Times New Roman" w:cs="Times New Roman"/>
            <w:b/>
            <w:sz w:val="24"/>
            <w:szCs w:val="24"/>
          </w:rPr>
          <w:t>понимание управления </w:t>
        </w:r>
        <w:r w:rsidR="00E91845" w:rsidRPr="00BB7671">
          <w:rPr>
            <w:rFonts w:ascii="Times New Roman" w:hAnsi="Times New Roman" w:cs="Times New Roman"/>
            <w:b/>
            <w:sz w:val="24"/>
            <w:szCs w:val="24"/>
          </w:rPr>
          <w:fldChar w:fldCharType="begin"/>
        </w:r>
        <w:r w:rsidR="00CD3742" w:rsidRPr="00BB7671">
          <w:rPr>
            <w:rFonts w:ascii="Times New Roman" w:hAnsi="Times New Roman" w:cs="Times New Roman"/>
            <w:b/>
            <w:sz w:val="24"/>
            <w:szCs w:val="24"/>
          </w:rPr>
          <w:instrText xml:space="preserve"> HYPERLINK "http://ds88.ru/2966-issledovatelsko-tvorcheskiy-proekt-v-mladshey-gruppe-dou-oznakomlenie-detey-s-domashnim-zhivotnym--koshkoy.html" </w:instrText>
        </w:r>
        <w:r w:rsidR="00E91845" w:rsidRPr="00BB7671">
          <w:rPr>
            <w:rFonts w:ascii="Times New Roman" w:hAnsi="Times New Roman" w:cs="Times New Roman"/>
            <w:b/>
            <w:sz w:val="24"/>
            <w:szCs w:val="24"/>
          </w:rPr>
          <w:fldChar w:fldCharType="separate"/>
        </w:r>
        <w:r w:rsidR="00CD3742" w:rsidRPr="00BB7671">
          <w:rPr>
            <w:rStyle w:val="a5"/>
            <w:rFonts w:ascii="Times New Roman" w:hAnsi="Times New Roman" w:cs="Times New Roman"/>
            <w:b/>
            <w:color w:val="auto"/>
            <w:sz w:val="24"/>
            <w:szCs w:val="24"/>
            <w:u w:val="none"/>
          </w:rPr>
          <w:t>домашним</w:t>
        </w:r>
        <w:r w:rsidR="00E91845" w:rsidRPr="00BB7671">
          <w:rPr>
            <w:rFonts w:ascii="Times New Roman" w:hAnsi="Times New Roman" w:cs="Times New Roman"/>
            <w:b/>
            <w:sz w:val="24"/>
            <w:szCs w:val="24"/>
          </w:rPr>
          <w:fldChar w:fldCharType="end"/>
        </w:r>
        <w:r w:rsidR="00CD3742" w:rsidRPr="00BB7671">
          <w:rPr>
            <w:rFonts w:ascii="Times New Roman" w:hAnsi="Times New Roman" w:cs="Times New Roman"/>
            <w:b/>
            <w:sz w:val="24"/>
            <w:szCs w:val="24"/>
          </w:rPr>
          <w:t> хозяйством.</w:t>
        </w:r>
      </w:ins>
      <w:r w:rsidR="00CD3742" w:rsidRPr="00BB7671">
        <w:rPr>
          <w:rFonts w:ascii="Times New Roman" w:hAnsi="Times New Roman" w:cs="Times New Roman"/>
          <w:b/>
          <w:sz w:val="24"/>
          <w:szCs w:val="24"/>
        </w:rPr>
        <w:t xml:space="preserve"> </w:t>
      </w:r>
      <w:ins w:id="4" w:author="Unknown">
        <w:r w:rsidR="00CD3742" w:rsidRPr="00BB7671">
          <w:rPr>
            <w:rFonts w:ascii="Times New Roman" w:hAnsi="Times New Roman" w:cs="Times New Roman"/>
            <w:b/>
            <w:sz w:val="24"/>
            <w:szCs w:val="24"/>
          </w:rPr>
          <w:t>Огромную роль Я. А. Каменский отводит труду, чтобы дети с самого рождения привыкли “избегать ленивого досуга”. Наряду с решением многих задач, Я.А.Каменский ставит цель широкого ознакомления детей с богатством окружающего вещного, предметного мира на уровне чувственного и</w:t>
        </w:r>
        <w:r w:rsidR="00CD3742" w:rsidRPr="00826259">
          <w:rPr>
            <w:rFonts w:ascii="Times New Roman" w:hAnsi="Times New Roman" w:cs="Times New Roman"/>
            <w:b/>
            <w:sz w:val="24"/>
            <w:szCs w:val="24"/>
          </w:rPr>
          <w:t xml:space="preserve"> действенного его познания. </w:t>
        </w:r>
        <w:proofErr w:type="gramStart"/>
        <w:r w:rsidR="00CD3742" w:rsidRPr="00826259">
          <w:rPr>
            <w:rFonts w:ascii="Times New Roman" w:hAnsi="Times New Roman" w:cs="Times New Roman"/>
            <w:b/>
            <w:sz w:val="24"/>
            <w:szCs w:val="24"/>
          </w:rPr>
          <w:t xml:space="preserve">Экономическое и трудовое воспитание он видит только в </w:t>
        </w:r>
        <w:r w:rsidR="00CD3742" w:rsidRPr="00826259">
          <w:rPr>
            <w:rFonts w:ascii="Times New Roman" w:hAnsi="Times New Roman" w:cs="Times New Roman"/>
            <w:b/>
            <w:sz w:val="24"/>
            <w:szCs w:val="24"/>
          </w:rPr>
          <w:lastRenderedPageBreak/>
          <w:t>связи с нравственным и рекомендует воспитывать с детства мудрость, трудолюбие, умеренность, справедливость, щедрость.</w:t>
        </w:r>
      </w:ins>
      <w:r w:rsidR="00CD3742" w:rsidRPr="00826259">
        <w:rPr>
          <w:rFonts w:ascii="Times New Roman" w:hAnsi="Times New Roman" w:cs="Times New Roman"/>
          <w:b/>
          <w:sz w:val="24"/>
          <w:szCs w:val="24"/>
        </w:rPr>
        <w:t xml:space="preserve"> </w:t>
      </w:r>
      <w:proofErr w:type="gramEnd"/>
    </w:p>
    <w:p w:rsidR="00CD3742" w:rsidRPr="00826259" w:rsidRDefault="00826259" w:rsidP="00826259">
      <w:pPr>
        <w:pStyle w:val="a7"/>
        <w:jc w:val="both"/>
        <w:rPr>
          <w:rFonts w:ascii="Times New Roman" w:hAnsi="Times New Roman" w:cs="Times New Roman"/>
          <w:b/>
          <w:sz w:val="24"/>
          <w:szCs w:val="24"/>
        </w:rPr>
      </w:pPr>
      <w:r w:rsidRPr="00826259">
        <w:rPr>
          <w:rFonts w:ascii="Times New Roman" w:hAnsi="Times New Roman" w:cs="Times New Roman"/>
          <w:b/>
          <w:sz w:val="24"/>
          <w:szCs w:val="24"/>
        </w:rPr>
        <w:tab/>
      </w:r>
      <w:ins w:id="5" w:author="Unknown">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"http://ds88.ru/10054-formirovanie-umeniy-zadavat-voprosy-u-detey-56-let-s-obshchim-nedorazvitiem-rechi-na-spetsialno-organizovannykh-zanyatiyakh.html"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Вопросы</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"http://ds88.ru/7299-proekt-matematiko-ekonomicheskogo-razvitiya-doshkolnikov-starshego-doshkolnogo-vozrasta-gnomy-ekonomy.html"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экономического</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воспитания занимали </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"http://ds88.ru/7856-razvitie-melkoy-motoriki-ruk-u-detey-s-ogranichennymi-vozmozhnostyami-zdorovya-kak-odno-iz-napravleniy-korrektsionno-razvivayushchey-raboty-vospitatelya-pri-podgotovke-detey-k-obucheniyu-v-shkole.html"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одно из</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ведущих мест </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"http://ds88.ru/10351-ekologicheskoe-povedenie-detey-v-prirode-i-v-bytu.html"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и в</w:t>
        </w:r>
        <w:r w:rsidR="00E91845" w:rsidRPr="00826259">
          <w:rPr>
            <w:rFonts w:ascii="Times New Roman" w:hAnsi="Times New Roman" w:cs="Times New Roman"/>
            <w:b/>
            <w:sz w:val="24"/>
            <w:szCs w:val="24"/>
          </w:rPr>
          <w:fldChar w:fldCharType="end"/>
        </w:r>
      </w:ins>
      <w:r>
        <w:rPr>
          <w:rFonts w:ascii="Times New Roman" w:hAnsi="Times New Roman" w:cs="Times New Roman"/>
          <w:b/>
          <w:sz w:val="24"/>
          <w:szCs w:val="24"/>
        </w:rPr>
        <w:t xml:space="preserve"> </w:t>
      </w:r>
      <w:ins w:id="6" w:author="Unknown">
        <w:r w:rsidR="00CD3742" w:rsidRPr="00826259">
          <w:rPr>
            <w:rFonts w:ascii="Times New Roman" w:hAnsi="Times New Roman" w:cs="Times New Roman"/>
            <w:b/>
            <w:sz w:val="24"/>
            <w:szCs w:val="24"/>
          </w:rPr>
          <w:t xml:space="preserve">педагогической системе </w:t>
        </w:r>
        <w:proofErr w:type="spellStart"/>
        <w:r w:rsidR="00CD3742" w:rsidRPr="00826259">
          <w:rPr>
            <w:rFonts w:ascii="Times New Roman" w:hAnsi="Times New Roman" w:cs="Times New Roman"/>
            <w:b/>
            <w:sz w:val="24"/>
            <w:szCs w:val="24"/>
          </w:rPr>
          <w:t>А.С.Макаренко</w:t>
        </w:r>
        <w:proofErr w:type="spellEnd"/>
        <w:r w:rsidR="00CD3742" w:rsidRPr="00826259">
          <w:rPr>
            <w:rFonts w:ascii="Times New Roman" w:hAnsi="Times New Roman" w:cs="Times New Roman"/>
            <w:b/>
            <w:sz w:val="24"/>
            <w:szCs w:val="24"/>
          </w:rPr>
          <w:t>. В </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"http://ds88.ru/7319-proekt-po-oznakomleniyu-detey-so-svoey-maloy-rodinoy.html"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своей</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работе “Семейное хозяйство” он пишет, что из каждого ребёнка должен вырасти не только хороший, честный человек, но и хороший, честный хозяин”.</w:t>
        </w:r>
      </w:ins>
      <w:r w:rsidR="00CD3742" w:rsidRPr="00826259">
        <w:rPr>
          <w:rFonts w:ascii="Times New Roman" w:hAnsi="Times New Roman" w:cs="Times New Roman"/>
          <w:b/>
          <w:sz w:val="24"/>
          <w:szCs w:val="24"/>
        </w:rPr>
        <w:t xml:space="preserve"> </w:t>
      </w:r>
      <w:ins w:id="7" w:author="Unknown">
        <w:r w:rsidR="00CD3742" w:rsidRPr="00826259">
          <w:rPr>
            <w:rFonts w:ascii="Times New Roman" w:hAnsi="Times New Roman" w:cs="Times New Roman"/>
            <w:b/>
            <w:sz w:val="24"/>
            <w:szCs w:val="24"/>
          </w:rPr>
          <w:t xml:space="preserve">А.С.Макаренко указывает, какими путями можно и необходимо воспитывать у детей бережливость, заботливость, ответственность: через знакомство с трудом родителей, формирование знаний о том, откуда берутся деньги, объяснения, что такое работа. Необходимо знакомить </w:t>
        </w:r>
        <w:proofErr w:type="gramStart"/>
        <w:r w:rsidR="00CD3742" w:rsidRPr="00826259">
          <w:rPr>
            <w:rFonts w:ascii="Times New Roman" w:hAnsi="Times New Roman" w:cs="Times New Roman"/>
            <w:b/>
            <w:sz w:val="24"/>
            <w:szCs w:val="24"/>
          </w:rPr>
          <w:t>ребенк</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"http://ds88.ru/2310-integrirovannoe-zanyatie-lyubimye-skazki-a-s--pushkina.html" </w:instrText>
        </w:r>
        <w:r w:rsidR="00E91845" w:rsidRPr="00826259">
          <w:rPr>
            <w:rFonts w:ascii="Times New Roman" w:hAnsi="Times New Roman" w:cs="Times New Roman"/>
            <w:b/>
            <w:sz w:val="24"/>
            <w:szCs w:val="24"/>
          </w:rPr>
          <w:fldChar w:fldCharType="separate"/>
        </w:r>
        <w:r w:rsidR="009C1A82" w:rsidRPr="00826259">
          <w:rPr>
            <w:rStyle w:val="a5"/>
            <w:rFonts w:ascii="Times New Roman" w:hAnsi="Times New Roman" w:cs="Times New Roman"/>
            <w:b/>
            <w:color w:val="auto"/>
            <w:sz w:val="24"/>
            <w:szCs w:val="24"/>
            <w:u w:val="none"/>
          </w:rPr>
          <w:t>а</w:t>
        </w:r>
        <w:proofErr w:type="gramEnd"/>
        <w:r w:rsidR="009C1A82" w:rsidRPr="00826259">
          <w:rPr>
            <w:rStyle w:val="a5"/>
            <w:rFonts w:ascii="Times New Roman" w:hAnsi="Times New Roman" w:cs="Times New Roman"/>
            <w:b/>
            <w:color w:val="auto"/>
            <w:sz w:val="24"/>
            <w:szCs w:val="24"/>
            <w:u w:val="none"/>
          </w:rPr>
          <w:t xml:space="preserve"> с</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семейным бюджетом, нуждами </w:t>
        </w:r>
        <w:r w:rsidR="00E91845" w:rsidRPr="00826259">
          <w:rPr>
            <w:rFonts w:ascii="Times New Roman" w:hAnsi="Times New Roman" w:cs="Times New Roman"/>
            <w:b/>
            <w:sz w:val="24"/>
            <w:szCs w:val="24"/>
          </w:rPr>
          <w:fldChar w:fldCharType="begin"/>
        </w:r>
        <w:r w:rsidR="00CD3742" w:rsidRPr="00826259">
          <w:rPr>
            <w:rFonts w:ascii="Times New Roman" w:hAnsi="Times New Roman" w:cs="Times New Roman"/>
            <w:b/>
            <w:sz w:val="24"/>
            <w:szCs w:val="24"/>
          </w:rPr>
          <w:instrText xml:space="preserve"> HYPERLINK "http://ds88.ru/3732-konspekt-zanyatiya-po-oznakomleniyu-s-okruzhayushchim-mirom-v-starshey-gruppe-serdtse-semi.html" </w:instrText>
        </w:r>
        <w:r w:rsidR="00E91845" w:rsidRPr="00826259">
          <w:rPr>
            <w:rFonts w:ascii="Times New Roman" w:hAnsi="Times New Roman" w:cs="Times New Roman"/>
            <w:b/>
            <w:sz w:val="24"/>
            <w:szCs w:val="24"/>
          </w:rPr>
          <w:fldChar w:fldCharType="separate"/>
        </w:r>
        <w:r w:rsidR="00CD3742" w:rsidRPr="00826259">
          <w:rPr>
            <w:rStyle w:val="a5"/>
            <w:rFonts w:ascii="Times New Roman" w:hAnsi="Times New Roman" w:cs="Times New Roman"/>
            <w:b/>
            <w:color w:val="auto"/>
            <w:sz w:val="24"/>
            <w:szCs w:val="24"/>
            <w:u w:val="none"/>
          </w:rPr>
          <w:t>семьи</w:t>
        </w:r>
        <w:r w:rsidR="00E91845" w:rsidRPr="00826259">
          <w:rPr>
            <w:rFonts w:ascii="Times New Roman" w:hAnsi="Times New Roman" w:cs="Times New Roman"/>
            <w:b/>
            <w:sz w:val="24"/>
            <w:szCs w:val="24"/>
          </w:rPr>
          <w:fldChar w:fldCharType="end"/>
        </w:r>
        <w:r w:rsidR="00CD3742" w:rsidRPr="00826259">
          <w:rPr>
            <w:rFonts w:ascii="Times New Roman" w:hAnsi="Times New Roman" w:cs="Times New Roman"/>
            <w:b/>
            <w:sz w:val="24"/>
            <w:szCs w:val="24"/>
          </w:rPr>
          <w:t>, приучать разумно пользоваться вещами, не допускать, чтобы вещи руководили им.</w:t>
        </w:r>
      </w:ins>
    </w:p>
    <w:p w:rsidR="00010EF8" w:rsidRPr="00826259" w:rsidRDefault="00826259" w:rsidP="00A3680C">
      <w:pPr>
        <w:pStyle w:val="a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3A7358" w:rsidRPr="00BB7671">
        <w:rPr>
          <w:rFonts w:ascii="Times New Roman" w:hAnsi="Times New Roman" w:cs="Times New Roman"/>
          <w:sz w:val="24"/>
          <w:szCs w:val="24"/>
        </w:rPr>
        <w:t xml:space="preserve">Как </w:t>
      </w:r>
      <w:proofErr w:type="gramStart"/>
      <w:r w:rsidR="003A7358" w:rsidRPr="00BB7671">
        <w:rPr>
          <w:rFonts w:ascii="Times New Roman" w:hAnsi="Times New Roman" w:cs="Times New Roman"/>
          <w:sz w:val="24"/>
          <w:szCs w:val="24"/>
        </w:rPr>
        <w:t>види</w:t>
      </w:r>
      <w:r w:rsidRPr="00BB7671">
        <w:rPr>
          <w:rFonts w:ascii="Times New Roman" w:hAnsi="Times New Roman" w:cs="Times New Roman"/>
          <w:sz w:val="24"/>
          <w:szCs w:val="24"/>
        </w:rPr>
        <w:t>м</w:t>
      </w:r>
      <w:r w:rsidR="003A7358" w:rsidRPr="00BB7671">
        <w:rPr>
          <w:rFonts w:ascii="Times New Roman" w:hAnsi="Times New Roman" w:cs="Times New Roman"/>
          <w:sz w:val="24"/>
          <w:szCs w:val="24"/>
        </w:rPr>
        <w:t xml:space="preserve"> п</w:t>
      </w:r>
      <w:ins w:id="8" w:author="Unknown">
        <w:r w:rsidR="003A7358" w:rsidRPr="00BB7671">
          <w:rPr>
            <w:rFonts w:ascii="Times New Roman" w:hAnsi="Times New Roman" w:cs="Times New Roman"/>
            <w:sz w:val="24"/>
            <w:szCs w:val="24"/>
          </w:rPr>
          <w:t>роблема </w:t>
        </w:r>
        <w:r w:rsidR="00E91845" w:rsidRPr="00BB7671">
          <w:rPr>
            <w:rFonts w:ascii="Times New Roman" w:hAnsi="Times New Roman" w:cs="Times New Roman"/>
            <w:sz w:val="24"/>
            <w:szCs w:val="24"/>
          </w:rPr>
          <w:fldChar w:fldCharType="begin"/>
        </w:r>
        <w:r w:rsidR="003A7358" w:rsidRPr="00BB7671">
          <w:rPr>
            <w:rFonts w:ascii="Times New Roman" w:hAnsi="Times New Roman" w:cs="Times New Roman"/>
            <w:sz w:val="24"/>
            <w:szCs w:val="24"/>
          </w:rPr>
          <w:instrText xml:space="preserve"> HYPERLINK "http://ds88.ru/7009-programma-dopolnitelnogo-obrazovaniya-igra-kak-sredstvo-ekonomicheskogo-vospitaniya-doshkolnikov.html" </w:instrText>
        </w:r>
        <w:r w:rsidR="00E91845" w:rsidRPr="00BB7671">
          <w:rPr>
            <w:rFonts w:ascii="Times New Roman" w:hAnsi="Times New Roman" w:cs="Times New Roman"/>
            <w:sz w:val="24"/>
            <w:szCs w:val="24"/>
          </w:rPr>
          <w:fldChar w:fldCharType="separate"/>
        </w:r>
        <w:r w:rsidR="003A7358" w:rsidRPr="00BB7671">
          <w:rPr>
            <w:rStyle w:val="a5"/>
            <w:rFonts w:ascii="Times New Roman" w:hAnsi="Times New Roman" w:cs="Times New Roman"/>
            <w:sz w:val="24"/>
            <w:szCs w:val="24"/>
          </w:rPr>
          <w:t>экономического воспитания</w:t>
        </w:r>
        <w:r w:rsidR="00E91845" w:rsidRPr="00BB7671">
          <w:rPr>
            <w:rFonts w:ascii="Times New Roman" w:hAnsi="Times New Roman" w:cs="Times New Roman"/>
            <w:sz w:val="24"/>
            <w:szCs w:val="24"/>
          </w:rPr>
          <w:fldChar w:fldCharType="end"/>
        </w:r>
        <w:r w:rsidR="003A7358" w:rsidRPr="00BB7671">
          <w:rPr>
            <w:rFonts w:ascii="Times New Roman" w:hAnsi="Times New Roman" w:cs="Times New Roman"/>
            <w:sz w:val="24"/>
            <w:szCs w:val="24"/>
          </w:rPr>
          <w:t> не нова</w:t>
        </w:r>
        <w:proofErr w:type="gramEnd"/>
        <w:r w:rsidR="003A7358" w:rsidRPr="00157C44">
          <w:rPr>
            <w:rFonts w:ascii="Times New Roman" w:hAnsi="Times New Roman" w:cs="Times New Roman"/>
            <w:color w:val="000000" w:themeColor="text1"/>
            <w:sz w:val="24"/>
            <w:szCs w:val="24"/>
          </w:rPr>
          <w:t>.</w:t>
        </w:r>
      </w:ins>
      <w:r w:rsidR="003A7358" w:rsidRPr="00157C44">
        <w:rPr>
          <w:rFonts w:ascii="Times New Roman" w:hAnsi="Times New Roman" w:cs="Times New Roman"/>
          <w:color w:val="000000" w:themeColor="text1"/>
          <w:sz w:val="24"/>
          <w:szCs w:val="24"/>
        </w:rPr>
        <w:t xml:space="preserve"> </w:t>
      </w:r>
      <w:r w:rsidR="00BD6B43" w:rsidRPr="00A3680C">
        <w:rPr>
          <w:rFonts w:ascii="Times New Roman" w:eastAsia="Times New Roman" w:hAnsi="Times New Roman" w:cs="Times New Roman"/>
          <w:sz w:val="24"/>
          <w:szCs w:val="24"/>
        </w:rPr>
        <w:t>Реалии современного мира подтверждают бесспорную актуальность данного направления и находят свое отражение в </w:t>
      </w:r>
      <w:r w:rsidR="00157C44">
        <w:rPr>
          <w:rFonts w:ascii="Times New Roman" w:eastAsia="Times New Roman" w:hAnsi="Times New Roman" w:cs="Times New Roman"/>
          <w:sz w:val="24"/>
          <w:szCs w:val="24"/>
        </w:rPr>
        <w:t xml:space="preserve">ФГОС </w:t>
      </w:r>
      <w:proofErr w:type="gramStart"/>
      <w:r w:rsidR="00157C44">
        <w:rPr>
          <w:rFonts w:ascii="Times New Roman" w:eastAsia="Times New Roman" w:hAnsi="Times New Roman" w:cs="Times New Roman"/>
          <w:sz w:val="24"/>
          <w:szCs w:val="24"/>
        </w:rPr>
        <w:t>ДО</w:t>
      </w:r>
      <w:proofErr w:type="gramEnd"/>
      <w:r w:rsidR="00010EF8" w:rsidRPr="00A3680C">
        <w:rPr>
          <w:rFonts w:ascii="Times New Roman" w:eastAsia="Times New Roman" w:hAnsi="Times New Roman" w:cs="Times New Roman"/>
          <w:sz w:val="24"/>
          <w:szCs w:val="24"/>
        </w:rPr>
        <w:t xml:space="preserve">. </w:t>
      </w:r>
      <w:r w:rsidR="009C1A82">
        <w:rPr>
          <w:rFonts w:ascii="Times New Roman" w:eastAsia="Times New Roman" w:hAnsi="Times New Roman" w:cs="Times New Roman"/>
          <w:bCs/>
          <w:sz w:val="24"/>
          <w:szCs w:val="24"/>
        </w:rPr>
        <w:t>Мы знаем, что в</w:t>
      </w:r>
      <w:r w:rsidR="00010EF8" w:rsidRPr="00F123E3">
        <w:rPr>
          <w:rFonts w:ascii="Times New Roman" w:eastAsia="Times New Roman" w:hAnsi="Times New Roman" w:cs="Times New Roman"/>
          <w:bCs/>
          <w:sz w:val="24"/>
          <w:szCs w:val="24"/>
        </w:rPr>
        <w:t xml:space="preserve">  соответствии  с  ФГОС  ДО  главной  целью  и  результатом  образования является  развитие  лично</w:t>
      </w:r>
      <w:r>
        <w:rPr>
          <w:rFonts w:ascii="Times New Roman" w:eastAsia="Times New Roman" w:hAnsi="Times New Roman" w:cs="Times New Roman"/>
          <w:bCs/>
          <w:sz w:val="24"/>
          <w:szCs w:val="24"/>
        </w:rPr>
        <w:t>сти.  А ф</w:t>
      </w:r>
      <w:r w:rsidR="00010EF8" w:rsidRPr="00F123E3">
        <w:rPr>
          <w:rFonts w:ascii="Times New Roman" w:eastAsia="Times New Roman" w:hAnsi="Times New Roman" w:cs="Times New Roman"/>
          <w:bCs/>
          <w:sz w:val="24"/>
          <w:szCs w:val="24"/>
        </w:rPr>
        <w:t>ормирование  финансовой  грамотности  приближает дошкольника  к  реальной  жизни,  пробуждает  экономическое  мышление,  позволяет приобрести  качества,  присущие  настоящей  личности.</w:t>
      </w:r>
      <w:r w:rsidR="00BD6B43" w:rsidRPr="00F123E3">
        <w:rPr>
          <w:rFonts w:ascii="Times New Roman" w:eastAsia="Times New Roman" w:hAnsi="Times New Roman" w:cs="Times New Roman"/>
          <w:sz w:val="24"/>
          <w:szCs w:val="24"/>
        </w:rPr>
        <w:t xml:space="preserve"> </w:t>
      </w:r>
    </w:p>
    <w:p w:rsidR="000F6FFC" w:rsidRPr="00A3680C" w:rsidRDefault="00826259" w:rsidP="00A3680C">
      <w:pPr>
        <w:pStyle w:val="a7"/>
        <w:jc w:val="both"/>
        <w:rPr>
          <w:rFonts w:ascii="Times New Roman" w:hAnsi="Times New Roman" w:cs="Times New Roman"/>
          <w:sz w:val="24"/>
          <w:szCs w:val="24"/>
        </w:rPr>
      </w:pPr>
      <w:r>
        <w:rPr>
          <w:rFonts w:ascii="Times New Roman" w:hAnsi="Times New Roman" w:cs="Times New Roman"/>
          <w:b/>
          <w:color w:val="FF0000"/>
          <w:sz w:val="24"/>
          <w:szCs w:val="24"/>
        </w:rPr>
        <w:t>СЛАЙД</w:t>
      </w:r>
      <w:r w:rsidRPr="00A3680C">
        <w:rPr>
          <w:rFonts w:ascii="Times New Roman" w:hAnsi="Times New Roman" w:cs="Times New Roman"/>
          <w:b/>
          <w:bCs/>
          <w:sz w:val="24"/>
          <w:szCs w:val="24"/>
        </w:rPr>
        <w:t xml:space="preserve"> </w:t>
      </w:r>
      <w:r w:rsidR="000F6FFC" w:rsidRPr="00A3680C">
        <w:rPr>
          <w:rFonts w:ascii="Times New Roman" w:hAnsi="Times New Roman" w:cs="Times New Roman"/>
          <w:b/>
          <w:bCs/>
          <w:sz w:val="24"/>
          <w:szCs w:val="24"/>
        </w:rPr>
        <w:t>Цель</w:t>
      </w:r>
      <w:r w:rsidR="000F6FFC" w:rsidRPr="00A3680C">
        <w:rPr>
          <w:rFonts w:ascii="Times New Roman" w:hAnsi="Times New Roman" w:cs="Times New Roman"/>
          <w:sz w:val="24"/>
          <w:szCs w:val="24"/>
        </w:rPr>
        <w:t> экономического воспитания – раскрыть ребенку окружающий его предметный мир, как мир духовных и материальных ценностей, как часть общечеловеческой культуры и в процессе познания научить соответствующим формам поведения.</w:t>
      </w:r>
    </w:p>
    <w:p w:rsidR="00157C44" w:rsidRPr="00514209" w:rsidRDefault="0060551D" w:rsidP="00A3680C">
      <w:pPr>
        <w:pStyle w:val="a7"/>
        <w:jc w:val="both"/>
        <w:rPr>
          <w:rFonts w:ascii="Times New Roman" w:hAnsi="Times New Roman" w:cs="Times New Roman"/>
          <w:b/>
          <w:sz w:val="24"/>
          <w:szCs w:val="24"/>
        </w:rPr>
      </w:pPr>
      <w:r w:rsidRPr="00514209">
        <w:rPr>
          <w:rFonts w:ascii="Times New Roman" w:hAnsi="Times New Roman" w:cs="Times New Roman"/>
          <w:b/>
          <w:sz w:val="24"/>
          <w:szCs w:val="24"/>
        </w:rPr>
        <w:t>Основные задачи</w:t>
      </w:r>
      <w:r w:rsidR="00157C44" w:rsidRPr="00514209">
        <w:rPr>
          <w:rFonts w:ascii="Times New Roman" w:hAnsi="Times New Roman" w:cs="Times New Roman"/>
          <w:b/>
          <w:sz w:val="24"/>
          <w:szCs w:val="24"/>
        </w:rPr>
        <w:t>:</w:t>
      </w:r>
    </w:p>
    <w:p w:rsidR="0060551D" w:rsidRPr="00A3680C" w:rsidRDefault="00514209" w:rsidP="00A3680C">
      <w:pPr>
        <w:pStyle w:val="a7"/>
        <w:jc w:val="both"/>
        <w:rPr>
          <w:rFonts w:ascii="Times New Roman" w:hAnsi="Times New Roman" w:cs="Times New Roman"/>
          <w:sz w:val="24"/>
          <w:szCs w:val="24"/>
        </w:rPr>
      </w:pPr>
      <w:r>
        <w:rPr>
          <w:rFonts w:ascii="Times New Roman" w:hAnsi="Times New Roman" w:cs="Times New Roman"/>
          <w:sz w:val="24"/>
          <w:szCs w:val="24"/>
        </w:rPr>
        <w:t>- П</w:t>
      </w:r>
      <w:r w:rsidR="0060551D" w:rsidRPr="00A3680C">
        <w:rPr>
          <w:rFonts w:ascii="Times New Roman" w:hAnsi="Times New Roman" w:cs="Times New Roman"/>
          <w:sz w:val="24"/>
          <w:szCs w:val="24"/>
        </w:rPr>
        <w:t xml:space="preserve">омочь дошкольнику </w:t>
      </w:r>
      <w:r w:rsidR="00157C44" w:rsidRPr="00A3680C">
        <w:rPr>
          <w:rFonts w:ascii="Times New Roman" w:hAnsi="Times New Roman" w:cs="Times New Roman"/>
          <w:sz w:val="24"/>
          <w:szCs w:val="24"/>
        </w:rPr>
        <w:t>выработать</w:t>
      </w:r>
      <w:r w:rsidR="0060551D" w:rsidRPr="00A3680C">
        <w:rPr>
          <w:rFonts w:ascii="Times New Roman" w:hAnsi="Times New Roman" w:cs="Times New Roman"/>
          <w:sz w:val="24"/>
          <w:szCs w:val="24"/>
        </w:rPr>
        <w:t xml:space="preserve"> следующие </w:t>
      </w:r>
      <w:r w:rsidR="00157C44" w:rsidRPr="00A3680C">
        <w:rPr>
          <w:rFonts w:ascii="Times New Roman" w:hAnsi="Times New Roman" w:cs="Times New Roman"/>
          <w:sz w:val="24"/>
          <w:szCs w:val="24"/>
        </w:rPr>
        <w:t>умения</w:t>
      </w:r>
      <w:r w:rsidR="00157C44">
        <w:rPr>
          <w:rFonts w:ascii="Times New Roman" w:hAnsi="Times New Roman" w:cs="Times New Roman"/>
          <w:sz w:val="24"/>
          <w:szCs w:val="24"/>
        </w:rPr>
        <w:t>,</w:t>
      </w:r>
      <w:r w:rsidR="0060551D" w:rsidRPr="00A3680C">
        <w:rPr>
          <w:rFonts w:ascii="Times New Roman" w:hAnsi="Times New Roman" w:cs="Times New Roman"/>
          <w:sz w:val="24"/>
          <w:szCs w:val="24"/>
        </w:rPr>
        <w:t xml:space="preserve"> навыки и личностные качества:</w:t>
      </w:r>
    </w:p>
    <w:p w:rsidR="0060551D" w:rsidRPr="00A3680C" w:rsidRDefault="00157C44" w:rsidP="00157C44">
      <w:pPr>
        <w:pStyle w:val="a7"/>
        <w:numPr>
          <w:ilvl w:val="0"/>
          <w:numId w:val="30"/>
        </w:numPr>
        <w:jc w:val="both"/>
        <w:rPr>
          <w:rFonts w:ascii="Times New Roman" w:hAnsi="Times New Roman" w:cs="Times New Roman"/>
          <w:sz w:val="24"/>
          <w:szCs w:val="24"/>
        </w:rPr>
      </w:pPr>
      <w:r>
        <w:rPr>
          <w:rFonts w:ascii="Times New Roman" w:hAnsi="Times New Roman" w:cs="Times New Roman"/>
          <w:sz w:val="24"/>
          <w:szCs w:val="24"/>
        </w:rPr>
        <w:t>п</w:t>
      </w:r>
      <w:r w:rsidR="0060551D" w:rsidRPr="00A3680C">
        <w:rPr>
          <w:rFonts w:ascii="Times New Roman" w:hAnsi="Times New Roman" w:cs="Times New Roman"/>
          <w:sz w:val="24"/>
          <w:szCs w:val="24"/>
        </w:rPr>
        <w:t>онимать и ценить окружающий предметный мир (мир вещей как результат труда людей);</w:t>
      </w:r>
    </w:p>
    <w:p w:rsidR="0060551D" w:rsidRPr="00A3680C" w:rsidRDefault="00157C44" w:rsidP="00157C44">
      <w:pPr>
        <w:pStyle w:val="a7"/>
        <w:numPr>
          <w:ilvl w:val="0"/>
          <w:numId w:val="30"/>
        </w:numPr>
        <w:jc w:val="both"/>
        <w:rPr>
          <w:rFonts w:ascii="Times New Roman" w:hAnsi="Times New Roman" w:cs="Times New Roman"/>
          <w:sz w:val="24"/>
          <w:szCs w:val="24"/>
        </w:rPr>
      </w:pPr>
      <w:r>
        <w:rPr>
          <w:rFonts w:ascii="Times New Roman" w:hAnsi="Times New Roman" w:cs="Times New Roman"/>
          <w:sz w:val="24"/>
          <w:szCs w:val="24"/>
        </w:rPr>
        <w:t>у</w:t>
      </w:r>
      <w:r w:rsidR="0060551D" w:rsidRPr="00A3680C">
        <w:rPr>
          <w:rFonts w:ascii="Times New Roman" w:hAnsi="Times New Roman" w:cs="Times New Roman"/>
          <w:sz w:val="24"/>
          <w:szCs w:val="24"/>
        </w:rPr>
        <w:t>важать людей, умеющих трудиться и честно зарабатывать деньги;</w:t>
      </w:r>
    </w:p>
    <w:p w:rsidR="0060551D" w:rsidRPr="00A3680C" w:rsidRDefault="00157C44" w:rsidP="00157C44">
      <w:pPr>
        <w:pStyle w:val="a7"/>
        <w:numPr>
          <w:ilvl w:val="0"/>
          <w:numId w:val="30"/>
        </w:numPr>
        <w:jc w:val="both"/>
        <w:rPr>
          <w:rFonts w:ascii="Times New Roman" w:hAnsi="Times New Roman" w:cs="Times New Roman"/>
          <w:sz w:val="24"/>
          <w:szCs w:val="24"/>
        </w:rPr>
      </w:pPr>
      <w:r>
        <w:rPr>
          <w:rFonts w:ascii="Times New Roman" w:hAnsi="Times New Roman" w:cs="Times New Roman"/>
          <w:sz w:val="24"/>
          <w:szCs w:val="24"/>
        </w:rPr>
        <w:t>о</w:t>
      </w:r>
      <w:r w:rsidR="0060551D" w:rsidRPr="00A3680C">
        <w:rPr>
          <w:rFonts w:ascii="Times New Roman" w:hAnsi="Times New Roman" w:cs="Times New Roman"/>
          <w:sz w:val="24"/>
          <w:szCs w:val="24"/>
        </w:rPr>
        <w:t>сознавать взаимосвязь понятий «труд-продукт-деньги» и «стоимость продукта в зависимости от его качества», видеть красоту человеческого творения;</w:t>
      </w:r>
    </w:p>
    <w:p w:rsidR="0060551D" w:rsidRPr="00A3680C" w:rsidRDefault="00157C44" w:rsidP="00157C44">
      <w:pPr>
        <w:pStyle w:val="a7"/>
        <w:numPr>
          <w:ilvl w:val="0"/>
          <w:numId w:val="30"/>
        </w:num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0551D" w:rsidRPr="00A3680C">
        <w:rPr>
          <w:rFonts w:ascii="Times New Roman" w:hAnsi="Times New Roman" w:cs="Times New Roman"/>
          <w:sz w:val="24"/>
          <w:szCs w:val="24"/>
        </w:rPr>
        <w:t>ризнавать авторитетные качества человека – хозяина: бережливость, рациональность, экономность, трудолюбие и вместе с тем – щедрость, благородство, честность, отзывчивость, сочувствие (примеры меценатства, материальной взаимопомощи, поддержки и т.п.);</w:t>
      </w:r>
      <w:proofErr w:type="gramEnd"/>
    </w:p>
    <w:p w:rsidR="0060551D" w:rsidRPr="00A3680C" w:rsidRDefault="00157C44" w:rsidP="00157C44">
      <w:pPr>
        <w:pStyle w:val="a7"/>
        <w:numPr>
          <w:ilvl w:val="0"/>
          <w:numId w:val="30"/>
        </w:numPr>
        <w:jc w:val="both"/>
        <w:rPr>
          <w:rFonts w:ascii="Times New Roman" w:hAnsi="Times New Roman" w:cs="Times New Roman"/>
          <w:sz w:val="24"/>
          <w:szCs w:val="24"/>
        </w:rPr>
      </w:pPr>
      <w:r>
        <w:rPr>
          <w:rFonts w:ascii="Times New Roman" w:hAnsi="Times New Roman" w:cs="Times New Roman"/>
          <w:sz w:val="24"/>
          <w:szCs w:val="24"/>
        </w:rPr>
        <w:t>р</w:t>
      </w:r>
      <w:r w:rsidR="0060551D" w:rsidRPr="00A3680C">
        <w:rPr>
          <w:rFonts w:ascii="Times New Roman" w:hAnsi="Times New Roman" w:cs="Times New Roman"/>
          <w:sz w:val="24"/>
          <w:szCs w:val="24"/>
        </w:rPr>
        <w:t xml:space="preserve">ационально оценивать способы и средства выполнения желаний, корректировать собственные потребности, выстраивать </w:t>
      </w:r>
      <w:proofErr w:type="spellStart"/>
      <w:r w:rsidR="0060551D" w:rsidRPr="00A3680C">
        <w:rPr>
          <w:rFonts w:ascii="Times New Roman" w:hAnsi="Times New Roman" w:cs="Times New Roman"/>
          <w:sz w:val="24"/>
          <w:szCs w:val="24"/>
        </w:rPr>
        <w:t>ихиерархию</w:t>
      </w:r>
      <w:proofErr w:type="spellEnd"/>
      <w:r w:rsidR="0060551D" w:rsidRPr="00A3680C">
        <w:rPr>
          <w:rFonts w:ascii="Times New Roman" w:hAnsi="Times New Roman" w:cs="Times New Roman"/>
          <w:sz w:val="24"/>
          <w:szCs w:val="24"/>
        </w:rPr>
        <w:t xml:space="preserve"> и в</w:t>
      </w:r>
      <w:r w:rsidR="00514209">
        <w:rPr>
          <w:rFonts w:ascii="Times New Roman" w:hAnsi="Times New Roman" w:cs="Times New Roman"/>
          <w:sz w:val="24"/>
          <w:szCs w:val="24"/>
        </w:rPr>
        <w:t>ременную перспективу реализации.</w:t>
      </w:r>
    </w:p>
    <w:p w:rsidR="0060551D" w:rsidRPr="00A3680C" w:rsidRDefault="00514209" w:rsidP="00A3680C">
      <w:pPr>
        <w:pStyle w:val="a7"/>
        <w:jc w:val="both"/>
        <w:rPr>
          <w:rFonts w:ascii="Times New Roman" w:hAnsi="Times New Roman" w:cs="Times New Roman"/>
          <w:sz w:val="24"/>
          <w:szCs w:val="24"/>
        </w:rPr>
      </w:pPr>
      <w:r>
        <w:rPr>
          <w:rFonts w:ascii="Times New Roman" w:hAnsi="Times New Roman" w:cs="Times New Roman"/>
          <w:sz w:val="24"/>
          <w:szCs w:val="24"/>
        </w:rPr>
        <w:t>- П</w:t>
      </w:r>
      <w:r w:rsidRPr="00A3680C">
        <w:rPr>
          <w:rFonts w:ascii="Times New Roman" w:hAnsi="Times New Roman" w:cs="Times New Roman"/>
          <w:sz w:val="24"/>
          <w:szCs w:val="24"/>
        </w:rPr>
        <w:t>рименять</w:t>
      </w:r>
      <w:r w:rsidR="0060551D" w:rsidRPr="00A3680C">
        <w:rPr>
          <w:rFonts w:ascii="Times New Roman" w:hAnsi="Times New Roman" w:cs="Times New Roman"/>
          <w:sz w:val="24"/>
          <w:szCs w:val="24"/>
        </w:rPr>
        <w:t xml:space="preserve"> полученные умения и навыки в реальных </w:t>
      </w:r>
      <w:proofErr w:type="spellStart"/>
      <w:r w:rsidR="0060551D" w:rsidRPr="00A3680C">
        <w:rPr>
          <w:rFonts w:ascii="Times New Roman" w:hAnsi="Times New Roman" w:cs="Times New Roman"/>
          <w:sz w:val="24"/>
          <w:szCs w:val="24"/>
        </w:rPr>
        <w:t>жизненых</w:t>
      </w:r>
      <w:proofErr w:type="spellEnd"/>
      <w:r w:rsidR="0060551D" w:rsidRPr="00A3680C">
        <w:rPr>
          <w:rFonts w:ascii="Times New Roman" w:hAnsi="Times New Roman" w:cs="Times New Roman"/>
          <w:sz w:val="24"/>
          <w:szCs w:val="24"/>
        </w:rPr>
        <w:t xml:space="preserve"> ситуациях.</w:t>
      </w:r>
    </w:p>
    <w:p w:rsidR="00010EF8" w:rsidRPr="00A3680C" w:rsidRDefault="00010EF8" w:rsidP="00A3680C">
      <w:pPr>
        <w:pStyle w:val="a7"/>
        <w:jc w:val="both"/>
        <w:rPr>
          <w:rFonts w:ascii="Times New Roman" w:hAnsi="Times New Roman" w:cs="Times New Roman"/>
          <w:sz w:val="24"/>
          <w:szCs w:val="24"/>
        </w:rPr>
      </w:pPr>
    </w:p>
    <w:p w:rsidR="00E042C5" w:rsidRPr="00DF01C3" w:rsidRDefault="005310DB" w:rsidP="00E042C5">
      <w:pPr>
        <w:pStyle w:val="a7"/>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Итак, сформулировав цели и задачи экономического воспитания, мы с вами </w:t>
      </w:r>
      <w:proofErr w:type="gramStart"/>
      <w:r>
        <w:rPr>
          <w:rFonts w:ascii="Times New Roman" w:eastAsia="Times New Roman" w:hAnsi="Times New Roman" w:cs="Times New Roman"/>
          <w:sz w:val="24"/>
          <w:szCs w:val="24"/>
        </w:rPr>
        <w:t xml:space="preserve">можем сказать </w:t>
      </w:r>
      <w:r w:rsidR="00E042C5">
        <w:rPr>
          <w:rFonts w:ascii="Times New Roman" w:hAnsi="Times New Roman" w:cs="Times New Roman"/>
          <w:sz w:val="24"/>
          <w:szCs w:val="24"/>
        </w:rPr>
        <w:t>какие же образовательные области ОП все-таки могут</w:t>
      </w:r>
      <w:proofErr w:type="gramEnd"/>
      <w:r w:rsidR="00E042C5">
        <w:rPr>
          <w:rFonts w:ascii="Times New Roman" w:hAnsi="Times New Roman" w:cs="Times New Roman"/>
          <w:sz w:val="24"/>
          <w:szCs w:val="24"/>
        </w:rPr>
        <w:t xml:space="preserve"> </w:t>
      </w:r>
      <w:r w:rsidR="009C1A82">
        <w:rPr>
          <w:rFonts w:ascii="Times New Roman" w:hAnsi="Times New Roman" w:cs="Times New Roman"/>
          <w:sz w:val="24"/>
          <w:szCs w:val="24"/>
        </w:rPr>
        <w:t>решать,</w:t>
      </w:r>
      <w:r w:rsidR="00E042C5">
        <w:rPr>
          <w:rFonts w:ascii="Times New Roman" w:hAnsi="Times New Roman" w:cs="Times New Roman"/>
          <w:sz w:val="24"/>
          <w:szCs w:val="24"/>
        </w:rPr>
        <w:t xml:space="preserve"> в том числе задачи </w:t>
      </w:r>
      <w:r w:rsidR="00E042C5" w:rsidRPr="00514209">
        <w:rPr>
          <w:rFonts w:ascii="Times New Roman" w:hAnsi="Times New Roman" w:cs="Times New Roman"/>
          <w:sz w:val="24"/>
          <w:szCs w:val="24"/>
        </w:rPr>
        <w:t>экономического</w:t>
      </w:r>
      <w:r w:rsidR="00E042C5">
        <w:rPr>
          <w:rFonts w:ascii="Times New Roman" w:hAnsi="Times New Roman" w:cs="Times New Roman"/>
          <w:sz w:val="24"/>
          <w:szCs w:val="24"/>
        </w:rPr>
        <w:t xml:space="preserve"> воспитания и образования</w:t>
      </w:r>
      <w:r w:rsidR="00E042C5" w:rsidRPr="00514209">
        <w:rPr>
          <w:rFonts w:ascii="Times New Roman" w:hAnsi="Times New Roman" w:cs="Times New Roman"/>
          <w:sz w:val="24"/>
          <w:szCs w:val="24"/>
        </w:rPr>
        <w:t xml:space="preserve"> </w:t>
      </w:r>
      <w:r w:rsidR="00E042C5">
        <w:rPr>
          <w:rFonts w:ascii="Times New Roman" w:hAnsi="Times New Roman" w:cs="Times New Roman"/>
          <w:sz w:val="24"/>
          <w:szCs w:val="24"/>
        </w:rPr>
        <w:t xml:space="preserve">дошкольников? </w:t>
      </w:r>
    </w:p>
    <w:p w:rsidR="001E4DAB" w:rsidRPr="00514209" w:rsidRDefault="005310DB" w:rsidP="00DF01C3">
      <w:pPr>
        <w:pStyle w:val="a7"/>
        <w:ind w:firstLine="708"/>
        <w:jc w:val="both"/>
        <w:rPr>
          <w:rFonts w:ascii="Times New Roman" w:hAnsi="Times New Roman" w:cs="Times New Roman"/>
          <w:sz w:val="24"/>
          <w:szCs w:val="24"/>
        </w:rPr>
      </w:pPr>
      <w:r>
        <w:rPr>
          <w:rFonts w:ascii="Times New Roman" w:hAnsi="Times New Roman" w:cs="Times New Roman"/>
          <w:b/>
          <w:color w:val="FF0000"/>
          <w:sz w:val="24"/>
          <w:szCs w:val="24"/>
        </w:rPr>
        <w:t>СЛАЙД</w:t>
      </w:r>
      <w:r w:rsidRPr="00DF01C3">
        <w:rPr>
          <w:rFonts w:ascii="Times New Roman" w:hAnsi="Times New Roman" w:cs="Times New Roman"/>
          <w:b/>
          <w:sz w:val="24"/>
          <w:szCs w:val="24"/>
        </w:rPr>
        <w:t xml:space="preserve"> </w:t>
      </w:r>
      <w:r w:rsidR="001E4DAB" w:rsidRPr="00DF01C3">
        <w:rPr>
          <w:rFonts w:ascii="Times New Roman" w:hAnsi="Times New Roman" w:cs="Times New Roman"/>
          <w:b/>
          <w:sz w:val="24"/>
          <w:szCs w:val="24"/>
        </w:rPr>
        <w:t>Социально-коммуникативное  развитие</w:t>
      </w:r>
      <w:r w:rsidR="001E4DAB" w:rsidRPr="00514209">
        <w:rPr>
          <w:rFonts w:ascii="Times New Roman" w:hAnsi="Times New Roman" w:cs="Times New Roman"/>
          <w:sz w:val="24"/>
          <w:szCs w:val="24"/>
        </w:rPr>
        <w:t xml:space="preserve">  предполагает  усвоение дошкольниками  норм  и  ценностей,  принятых  в  обществе,  включая  моральные  и нравственные ценности,  связанные с  отношением к личным и семейным финансам. Развитие общения и взаимодействия ребенка </w:t>
      </w:r>
      <w:proofErr w:type="gramStart"/>
      <w:r w:rsidR="001E4DAB" w:rsidRPr="00514209">
        <w:rPr>
          <w:rFonts w:ascii="Times New Roman" w:hAnsi="Times New Roman" w:cs="Times New Roman"/>
          <w:sz w:val="24"/>
          <w:szCs w:val="24"/>
        </w:rPr>
        <w:t>со</w:t>
      </w:r>
      <w:proofErr w:type="gramEnd"/>
      <w:r w:rsidR="001E4DAB" w:rsidRPr="00514209">
        <w:rPr>
          <w:rFonts w:ascii="Times New Roman" w:hAnsi="Times New Roman" w:cs="Times New Roman"/>
          <w:sz w:val="24"/>
          <w:szCs w:val="24"/>
        </w:rPr>
        <w:t xml:space="preserve"> взрослыми и  сверстниками может  и должно строиться с использованием различных ролевых моделей, тесно связанных с ведением домохозяйства.</w:t>
      </w:r>
      <w:r w:rsidR="00514209">
        <w:rPr>
          <w:rFonts w:ascii="Times New Roman" w:hAnsi="Times New Roman" w:cs="Times New Roman"/>
          <w:sz w:val="24"/>
          <w:szCs w:val="24"/>
        </w:rPr>
        <w:t xml:space="preserve"> </w:t>
      </w:r>
      <w:proofErr w:type="gramStart"/>
      <w:r w:rsidR="001E4DAB" w:rsidRPr="00514209">
        <w:rPr>
          <w:rFonts w:ascii="Times New Roman" w:hAnsi="Times New Roman" w:cs="Times New Roman"/>
          <w:sz w:val="24"/>
          <w:szCs w:val="24"/>
        </w:rPr>
        <w:t>Социально-коммуникативное  развитие  дошкольника  при  изучении  основ финансовой  грамотности  обеспечивает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  создает возможности  для  обучения  приемам  безопасного  рационального  поведения в  социуме  на  примерах  из  сказок  и  иных  источников,  где  демонстрируется ошибочное поведение героев.</w:t>
      </w:r>
      <w:proofErr w:type="gramEnd"/>
    </w:p>
    <w:p w:rsidR="00514209" w:rsidRDefault="005310DB" w:rsidP="00DF01C3">
      <w:pPr>
        <w:pStyle w:val="a7"/>
        <w:ind w:firstLine="708"/>
        <w:jc w:val="both"/>
        <w:rPr>
          <w:rFonts w:ascii="Times New Roman" w:eastAsia="Times New Roman" w:hAnsi="Times New Roman" w:cs="Times New Roman"/>
          <w:sz w:val="24"/>
          <w:szCs w:val="24"/>
        </w:rPr>
      </w:pPr>
      <w:r>
        <w:rPr>
          <w:rFonts w:ascii="Times New Roman" w:hAnsi="Times New Roman" w:cs="Times New Roman"/>
          <w:b/>
          <w:color w:val="FF0000"/>
          <w:sz w:val="24"/>
          <w:szCs w:val="24"/>
        </w:rPr>
        <w:lastRenderedPageBreak/>
        <w:t>СЛАЙД</w:t>
      </w:r>
      <w:r w:rsidRPr="00DF01C3">
        <w:rPr>
          <w:rFonts w:ascii="Times New Roman" w:eastAsia="Times New Roman" w:hAnsi="Times New Roman" w:cs="Times New Roman"/>
          <w:b/>
          <w:sz w:val="24"/>
          <w:szCs w:val="24"/>
        </w:rPr>
        <w:t xml:space="preserve"> </w:t>
      </w:r>
      <w:r w:rsidR="00AF4117" w:rsidRPr="00DF01C3">
        <w:rPr>
          <w:rFonts w:ascii="Times New Roman" w:eastAsia="Times New Roman" w:hAnsi="Times New Roman" w:cs="Times New Roman"/>
          <w:b/>
          <w:sz w:val="24"/>
          <w:szCs w:val="24"/>
        </w:rPr>
        <w:t>Познавательное  развитие</w:t>
      </w:r>
      <w:r w:rsidR="00AF4117" w:rsidRPr="00514209">
        <w:rPr>
          <w:rFonts w:ascii="Times New Roman" w:eastAsia="Times New Roman" w:hAnsi="Times New Roman" w:cs="Times New Roman"/>
          <w:sz w:val="24"/>
          <w:szCs w:val="24"/>
        </w:rPr>
        <w:t xml:space="preserve">  осуществляется  через  исследование  ребенком себя  и  мира  вокруг,  включая  финансовую  и  социальную  сферу.  Оно  предполагает развитие интересов детей, их воображения и творческой активности, формирование первичных представлений об объектах окружающего мира и их свойствах (форме, цвете,  размере,  материале,  количестве,  пространстве  и  времени,  причинах  и следствиях и др.), основных понятиях (деньги, экономия, сбережения и пр.).</w:t>
      </w:r>
    </w:p>
    <w:p w:rsidR="00AF4117" w:rsidRPr="00514209" w:rsidRDefault="005310DB" w:rsidP="00DF01C3">
      <w:pPr>
        <w:pStyle w:val="a7"/>
        <w:ind w:firstLine="708"/>
        <w:jc w:val="both"/>
        <w:rPr>
          <w:rFonts w:ascii="Times New Roman" w:eastAsia="Times New Roman" w:hAnsi="Times New Roman" w:cs="Times New Roman"/>
          <w:sz w:val="24"/>
          <w:szCs w:val="24"/>
        </w:rPr>
      </w:pPr>
      <w:r>
        <w:rPr>
          <w:rFonts w:ascii="Times New Roman" w:hAnsi="Times New Roman" w:cs="Times New Roman"/>
          <w:b/>
          <w:color w:val="FF0000"/>
          <w:sz w:val="24"/>
          <w:szCs w:val="24"/>
        </w:rPr>
        <w:t>СЛАЙД</w:t>
      </w:r>
      <w:r w:rsidRPr="00DF01C3">
        <w:rPr>
          <w:rFonts w:ascii="Times New Roman" w:eastAsia="Times New Roman" w:hAnsi="Times New Roman" w:cs="Times New Roman"/>
          <w:b/>
          <w:sz w:val="24"/>
          <w:szCs w:val="24"/>
        </w:rPr>
        <w:t xml:space="preserve"> </w:t>
      </w:r>
      <w:r w:rsidR="00AF4117" w:rsidRPr="00DF01C3">
        <w:rPr>
          <w:rFonts w:ascii="Times New Roman" w:eastAsia="Times New Roman" w:hAnsi="Times New Roman" w:cs="Times New Roman"/>
          <w:b/>
          <w:sz w:val="24"/>
          <w:szCs w:val="24"/>
        </w:rPr>
        <w:t>Речевое развитие</w:t>
      </w:r>
      <w:r w:rsidR="00AF4117" w:rsidRPr="00514209">
        <w:rPr>
          <w:rFonts w:ascii="Times New Roman" w:eastAsia="Times New Roman" w:hAnsi="Times New Roman" w:cs="Times New Roman"/>
          <w:sz w:val="24"/>
          <w:szCs w:val="24"/>
        </w:rPr>
        <w:t xml:space="preserve">  как  компонент активного  коммуникативного  поведения является  важнейшим  элементом  социализации  ребенка  в  мире  финансовых отношений взрослых. При помощи речи дошкольник овладевает конструктивными способами и средствами взаимодействия с окружающими людьми. </w:t>
      </w:r>
    </w:p>
    <w:p w:rsidR="004835CC" w:rsidRDefault="005310DB" w:rsidP="004835CC">
      <w:pPr>
        <w:pStyle w:val="a7"/>
        <w:ind w:firstLine="708"/>
        <w:jc w:val="both"/>
        <w:rPr>
          <w:rFonts w:ascii="Times New Roman" w:eastAsia="Times New Roman" w:hAnsi="Times New Roman" w:cs="Times New Roman"/>
          <w:sz w:val="24"/>
          <w:szCs w:val="24"/>
        </w:rPr>
      </w:pPr>
      <w:r>
        <w:rPr>
          <w:rFonts w:ascii="Times New Roman" w:hAnsi="Times New Roman" w:cs="Times New Roman"/>
          <w:b/>
          <w:color w:val="FF0000"/>
          <w:sz w:val="24"/>
          <w:szCs w:val="24"/>
        </w:rPr>
        <w:t>СЛАЙД</w:t>
      </w:r>
      <w:r w:rsidRPr="004835CC">
        <w:rPr>
          <w:rFonts w:ascii="Times New Roman" w:eastAsia="Times New Roman" w:hAnsi="Times New Roman" w:cs="Times New Roman"/>
          <w:b/>
          <w:sz w:val="24"/>
          <w:szCs w:val="24"/>
        </w:rPr>
        <w:t xml:space="preserve"> </w:t>
      </w:r>
      <w:r w:rsidR="00AF4117" w:rsidRPr="004835CC">
        <w:rPr>
          <w:rFonts w:ascii="Times New Roman" w:eastAsia="Times New Roman" w:hAnsi="Times New Roman" w:cs="Times New Roman"/>
          <w:b/>
          <w:sz w:val="24"/>
          <w:szCs w:val="24"/>
        </w:rPr>
        <w:t>Художественно-эстетическое  развитие</w:t>
      </w:r>
      <w:r w:rsidR="00AF4117" w:rsidRPr="00514209">
        <w:rPr>
          <w:rFonts w:ascii="Times New Roman" w:eastAsia="Times New Roman" w:hAnsi="Times New Roman" w:cs="Times New Roman"/>
          <w:sz w:val="24"/>
          <w:szCs w:val="24"/>
        </w:rPr>
        <w:t xml:space="preserve">  предполагает  формирование  эстетического отношения к окружающему миру, включая сферы труда, общественной жизни, быта. </w:t>
      </w:r>
    </w:p>
    <w:p w:rsidR="000B63D6" w:rsidRPr="00514209" w:rsidRDefault="00C6617D" w:rsidP="00C6617D">
      <w:pPr>
        <w:pStyle w:val="a7"/>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Как видим в содержании образовательных областей есть предпосылки или направленность на экономическое воспитание в том числе. </w:t>
      </w:r>
      <w:r w:rsidR="00E042C5" w:rsidRPr="00514209">
        <w:rPr>
          <w:rFonts w:ascii="Times New Roman" w:eastAsia="Times New Roman" w:hAnsi="Times New Roman" w:cs="Times New Roman"/>
          <w:sz w:val="24"/>
          <w:szCs w:val="24"/>
        </w:rPr>
        <w:t>Н</w:t>
      </w:r>
      <w:r w:rsidR="00E042C5">
        <w:rPr>
          <w:rFonts w:ascii="Times New Roman" w:eastAsia="Times New Roman" w:hAnsi="Times New Roman" w:cs="Times New Roman"/>
          <w:sz w:val="24"/>
          <w:szCs w:val="24"/>
        </w:rPr>
        <w:t>о н</w:t>
      </w:r>
      <w:r w:rsidR="00E042C5" w:rsidRPr="00514209">
        <w:rPr>
          <w:rFonts w:ascii="Times New Roman" w:eastAsia="Times New Roman" w:hAnsi="Times New Roman" w:cs="Times New Roman"/>
          <w:sz w:val="24"/>
          <w:szCs w:val="24"/>
        </w:rPr>
        <w:t xml:space="preserve">а основе анализа </w:t>
      </w:r>
      <w:r w:rsidR="00E042C5" w:rsidRPr="00514209">
        <w:rPr>
          <w:rFonts w:ascii="Times New Roman" w:hAnsi="Times New Roman" w:cs="Times New Roman"/>
          <w:sz w:val="24"/>
          <w:szCs w:val="24"/>
        </w:rPr>
        <w:t xml:space="preserve">примерных </w:t>
      </w:r>
      <w:r w:rsidR="00E042C5">
        <w:rPr>
          <w:rFonts w:ascii="Times New Roman" w:hAnsi="Times New Roman" w:cs="Times New Roman"/>
          <w:sz w:val="24"/>
          <w:szCs w:val="24"/>
        </w:rPr>
        <w:t>обще</w:t>
      </w:r>
      <w:r w:rsidR="00E042C5" w:rsidRPr="00514209">
        <w:rPr>
          <w:rFonts w:ascii="Times New Roman" w:eastAsia="Times New Roman" w:hAnsi="Times New Roman" w:cs="Times New Roman"/>
          <w:sz w:val="24"/>
          <w:szCs w:val="24"/>
        </w:rPr>
        <w:t xml:space="preserve">образовательных программ </w:t>
      </w:r>
      <w:r w:rsidR="00E042C5" w:rsidRPr="00514209">
        <w:rPr>
          <w:rFonts w:ascii="Times New Roman" w:hAnsi="Times New Roman" w:cs="Times New Roman"/>
          <w:sz w:val="24"/>
          <w:szCs w:val="24"/>
        </w:rPr>
        <w:t xml:space="preserve">дошкольного образования («От рождения до школы», «Радуга», «Истоки») </w:t>
      </w:r>
      <w:r w:rsidR="00E042C5" w:rsidRPr="00514209">
        <w:rPr>
          <w:rFonts w:ascii="Times New Roman" w:eastAsia="Times New Roman" w:hAnsi="Times New Roman" w:cs="Times New Roman"/>
          <w:sz w:val="24"/>
          <w:szCs w:val="24"/>
        </w:rPr>
        <w:t>можно сделать вывод, что система целе</w:t>
      </w:r>
      <w:r w:rsidR="00E042C5">
        <w:rPr>
          <w:rFonts w:ascii="Times New Roman" w:eastAsia="Times New Roman" w:hAnsi="Times New Roman" w:cs="Times New Roman"/>
          <w:sz w:val="24"/>
          <w:szCs w:val="24"/>
        </w:rPr>
        <w:t xml:space="preserve">направленной работы отсутствует. </w:t>
      </w:r>
    </w:p>
    <w:p w:rsidR="00CF74EB" w:rsidRDefault="000B63D6" w:rsidP="00C6617D">
      <w:pPr>
        <w:pStyle w:val="a7"/>
        <w:ind w:firstLine="708"/>
        <w:jc w:val="both"/>
        <w:rPr>
          <w:rFonts w:ascii="Times New Roman" w:hAnsi="Times New Roman" w:cs="Times New Roman"/>
          <w:color w:val="000000" w:themeColor="text1"/>
          <w:sz w:val="24"/>
          <w:szCs w:val="24"/>
        </w:rPr>
      </w:pPr>
      <w:r w:rsidRPr="00514209">
        <w:rPr>
          <w:rFonts w:ascii="Times New Roman" w:hAnsi="Times New Roman" w:cs="Times New Roman"/>
          <w:sz w:val="24"/>
          <w:szCs w:val="24"/>
        </w:rPr>
        <w:t>С этой целью сейчас появляется все больше</w:t>
      </w:r>
      <w:r w:rsidR="00E042C5">
        <w:rPr>
          <w:rFonts w:ascii="Times New Roman" w:hAnsi="Times New Roman" w:cs="Times New Roman"/>
          <w:sz w:val="24"/>
          <w:szCs w:val="24"/>
        </w:rPr>
        <w:t xml:space="preserve"> и больше парциальных программ и технологий, </w:t>
      </w:r>
      <w:r w:rsidRPr="00514209">
        <w:rPr>
          <w:rFonts w:ascii="Times New Roman" w:hAnsi="Times New Roman" w:cs="Times New Roman"/>
          <w:sz w:val="24"/>
          <w:szCs w:val="24"/>
        </w:rPr>
        <w:t xml:space="preserve">которые </w:t>
      </w:r>
      <w:r w:rsidR="00E710F2" w:rsidRPr="00514209">
        <w:rPr>
          <w:rFonts w:ascii="Times New Roman" w:hAnsi="Times New Roman" w:cs="Times New Roman"/>
          <w:sz w:val="24"/>
          <w:szCs w:val="24"/>
        </w:rPr>
        <w:t xml:space="preserve">имеют узкую направленность: экономическое воспитание старших дошкольников.  </w:t>
      </w:r>
      <w:r w:rsidR="00E042C5">
        <w:rPr>
          <w:rFonts w:ascii="Times New Roman" w:hAnsi="Times New Roman" w:cs="Times New Roman"/>
          <w:sz w:val="24"/>
          <w:szCs w:val="24"/>
        </w:rPr>
        <w:t xml:space="preserve">Вот некоторые из них. </w:t>
      </w:r>
      <w:r w:rsidR="00445AB7">
        <w:rPr>
          <w:rFonts w:ascii="Times New Roman" w:hAnsi="Times New Roman" w:cs="Times New Roman"/>
          <w:b/>
          <w:color w:val="FF0000"/>
          <w:sz w:val="24"/>
          <w:szCs w:val="24"/>
        </w:rPr>
        <w:t>СЛАЙД</w:t>
      </w:r>
    </w:p>
    <w:tbl>
      <w:tblPr>
        <w:tblStyle w:val="ac"/>
        <w:tblW w:w="0" w:type="auto"/>
        <w:tblLayout w:type="fixed"/>
        <w:tblLook w:val="04A0" w:firstRow="1" w:lastRow="0" w:firstColumn="1" w:lastColumn="0" w:noHBand="0" w:noVBand="1"/>
      </w:tblPr>
      <w:tblGrid>
        <w:gridCol w:w="493"/>
        <w:gridCol w:w="3868"/>
        <w:gridCol w:w="2835"/>
        <w:gridCol w:w="2375"/>
      </w:tblGrid>
      <w:tr w:rsidR="00C6617D" w:rsidRPr="00DB2727" w:rsidTr="00DB49C3">
        <w:tc>
          <w:tcPr>
            <w:tcW w:w="493" w:type="dxa"/>
          </w:tcPr>
          <w:p w:rsidR="00C6617D" w:rsidRPr="00DB2727" w:rsidRDefault="00C6617D" w:rsidP="00DB2727">
            <w:pPr>
              <w:pStyle w:val="a7"/>
              <w:rPr>
                <w:rFonts w:ascii="Times New Roman" w:hAnsi="Times New Roman" w:cs="Times New Roman"/>
                <w:sz w:val="24"/>
                <w:szCs w:val="24"/>
              </w:rPr>
            </w:pPr>
            <w:r w:rsidRPr="00DB2727">
              <w:rPr>
                <w:rFonts w:ascii="Times New Roman" w:hAnsi="Times New Roman" w:cs="Times New Roman"/>
                <w:sz w:val="24"/>
                <w:szCs w:val="24"/>
              </w:rPr>
              <w:t>№</w:t>
            </w:r>
          </w:p>
        </w:tc>
        <w:tc>
          <w:tcPr>
            <w:tcW w:w="3868" w:type="dxa"/>
          </w:tcPr>
          <w:p w:rsidR="00C6617D" w:rsidRPr="00DB2727" w:rsidRDefault="00C6617D" w:rsidP="00DB2727">
            <w:pPr>
              <w:pStyle w:val="a7"/>
              <w:rPr>
                <w:rFonts w:ascii="Times New Roman" w:hAnsi="Times New Roman" w:cs="Times New Roman"/>
                <w:sz w:val="24"/>
                <w:szCs w:val="24"/>
              </w:rPr>
            </w:pPr>
            <w:r w:rsidRPr="00DB2727">
              <w:rPr>
                <w:rFonts w:ascii="Times New Roman" w:hAnsi="Times New Roman" w:cs="Times New Roman"/>
                <w:sz w:val="24"/>
                <w:szCs w:val="24"/>
              </w:rPr>
              <w:t>Название программы</w:t>
            </w:r>
          </w:p>
        </w:tc>
        <w:tc>
          <w:tcPr>
            <w:tcW w:w="2835" w:type="dxa"/>
          </w:tcPr>
          <w:p w:rsidR="00C6617D" w:rsidRPr="00DB2727" w:rsidRDefault="00C6617D" w:rsidP="00DB2727">
            <w:pPr>
              <w:pStyle w:val="a7"/>
              <w:rPr>
                <w:rFonts w:ascii="Times New Roman" w:hAnsi="Times New Roman" w:cs="Times New Roman"/>
                <w:sz w:val="24"/>
                <w:szCs w:val="24"/>
              </w:rPr>
            </w:pPr>
            <w:r w:rsidRPr="00DB2727">
              <w:rPr>
                <w:rFonts w:ascii="Times New Roman" w:hAnsi="Times New Roman" w:cs="Times New Roman"/>
                <w:sz w:val="24"/>
                <w:szCs w:val="24"/>
              </w:rPr>
              <w:t>Ф.И.О. автора/ профессия (звание)</w:t>
            </w:r>
          </w:p>
        </w:tc>
        <w:tc>
          <w:tcPr>
            <w:tcW w:w="2375" w:type="dxa"/>
          </w:tcPr>
          <w:p w:rsidR="00C6617D" w:rsidRPr="00DB2727" w:rsidRDefault="00C6617D" w:rsidP="00DB2727">
            <w:pPr>
              <w:pStyle w:val="a7"/>
              <w:rPr>
                <w:rFonts w:ascii="Times New Roman" w:hAnsi="Times New Roman" w:cs="Times New Roman"/>
                <w:sz w:val="24"/>
                <w:szCs w:val="24"/>
              </w:rPr>
            </w:pPr>
            <w:r w:rsidRPr="00DB2727">
              <w:rPr>
                <w:rFonts w:ascii="Times New Roman" w:hAnsi="Times New Roman" w:cs="Times New Roman"/>
                <w:sz w:val="24"/>
                <w:szCs w:val="24"/>
              </w:rPr>
              <w:t xml:space="preserve">Ссылка на электронный ресурс </w:t>
            </w:r>
            <w:r w:rsidRPr="00DB2727">
              <w:rPr>
                <w:rFonts w:ascii="Times New Roman" w:hAnsi="Times New Roman" w:cs="Times New Roman"/>
                <w:i/>
                <w:sz w:val="24"/>
                <w:szCs w:val="24"/>
              </w:rPr>
              <w:t>(если есть)</w:t>
            </w:r>
          </w:p>
        </w:tc>
      </w:tr>
      <w:tr w:rsidR="00EE4F5F" w:rsidRPr="00DB2727" w:rsidTr="00DB49C3">
        <w:tc>
          <w:tcPr>
            <w:tcW w:w="493" w:type="dxa"/>
          </w:tcPr>
          <w:p w:rsidR="00EE4F5F" w:rsidRPr="00DB2727" w:rsidRDefault="00EE4F5F" w:rsidP="00DB2727">
            <w:pPr>
              <w:pStyle w:val="a7"/>
              <w:numPr>
                <w:ilvl w:val="0"/>
                <w:numId w:val="40"/>
              </w:numPr>
              <w:rPr>
                <w:rFonts w:ascii="Times New Roman" w:hAnsi="Times New Roman" w:cs="Times New Roman"/>
                <w:sz w:val="24"/>
                <w:szCs w:val="24"/>
              </w:rPr>
            </w:pPr>
          </w:p>
        </w:tc>
        <w:tc>
          <w:tcPr>
            <w:tcW w:w="3868" w:type="dxa"/>
          </w:tcPr>
          <w:p w:rsidR="00EE4F5F" w:rsidRPr="00DB2727" w:rsidRDefault="00871DE7" w:rsidP="00DB2727">
            <w:pPr>
              <w:pStyle w:val="a7"/>
              <w:rPr>
                <w:rFonts w:ascii="Times New Roman" w:hAnsi="Times New Roman" w:cs="Times New Roman"/>
                <w:sz w:val="24"/>
                <w:szCs w:val="24"/>
              </w:rPr>
            </w:pPr>
            <w:r w:rsidRPr="00DB2727">
              <w:rPr>
                <w:rFonts w:ascii="Times New Roman" w:hAnsi="Times New Roman" w:cs="Times New Roman"/>
                <w:sz w:val="24"/>
                <w:szCs w:val="24"/>
              </w:rPr>
              <w:t>Тропинка в экономику. Формирование  основ  финансовой  грамотности у старших д</w:t>
            </w:r>
            <w:r w:rsidR="00EE4F5F" w:rsidRPr="00DB2727">
              <w:rPr>
                <w:rFonts w:ascii="Times New Roman" w:hAnsi="Times New Roman" w:cs="Times New Roman"/>
                <w:sz w:val="24"/>
                <w:szCs w:val="24"/>
              </w:rPr>
              <w:t>ошкольник</w:t>
            </w:r>
            <w:r w:rsidRPr="00DB2727">
              <w:rPr>
                <w:rFonts w:ascii="Times New Roman" w:hAnsi="Times New Roman" w:cs="Times New Roman"/>
                <w:sz w:val="24"/>
                <w:szCs w:val="24"/>
              </w:rPr>
              <w:t>ов</w:t>
            </w:r>
          </w:p>
        </w:tc>
        <w:tc>
          <w:tcPr>
            <w:tcW w:w="2835" w:type="dxa"/>
          </w:tcPr>
          <w:p w:rsidR="00EE4F5F" w:rsidRPr="00DB2727" w:rsidRDefault="00EE4F5F" w:rsidP="00DB2727">
            <w:pPr>
              <w:pStyle w:val="a7"/>
              <w:rPr>
                <w:rFonts w:ascii="Times New Roman" w:hAnsi="Times New Roman" w:cs="Times New Roman"/>
                <w:sz w:val="24"/>
                <w:szCs w:val="24"/>
              </w:rPr>
            </w:pPr>
            <w:r w:rsidRPr="00DB2727">
              <w:rPr>
                <w:rFonts w:ascii="Times New Roman" w:hAnsi="Times New Roman" w:cs="Times New Roman"/>
                <w:sz w:val="24"/>
                <w:szCs w:val="24"/>
              </w:rPr>
              <w:t>Шатова А.Д</w:t>
            </w:r>
          </w:p>
        </w:tc>
        <w:tc>
          <w:tcPr>
            <w:tcW w:w="2375" w:type="dxa"/>
          </w:tcPr>
          <w:p w:rsidR="00EE4F5F" w:rsidRPr="00DB2727" w:rsidRDefault="00EE4F5F" w:rsidP="00DB2727">
            <w:pPr>
              <w:pStyle w:val="a7"/>
              <w:rPr>
                <w:rFonts w:ascii="Times New Roman" w:hAnsi="Times New Roman" w:cs="Times New Roman"/>
                <w:sz w:val="24"/>
                <w:szCs w:val="24"/>
              </w:rPr>
            </w:pPr>
          </w:p>
        </w:tc>
      </w:tr>
      <w:tr w:rsidR="00C6617D" w:rsidRPr="00DB2727" w:rsidTr="00DB49C3">
        <w:tc>
          <w:tcPr>
            <w:tcW w:w="493" w:type="dxa"/>
          </w:tcPr>
          <w:p w:rsidR="00C6617D" w:rsidRPr="00DB2727" w:rsidRDefault="00C6617D" w:rsidP="00DB2727">
            <w:pPr>
              <w:pStyle w:val="a7"/>
              <w:numPr>
                <w:ilvl w:val="0"/>
                <w:numId w:val="40"/>
              </w:numPr>
              <w:rPr>
                <w:rFonts w:ascii="Times New Roman" w:hAnsi="Times New Roman" w:cs="Times New Roman"/>
                <w:sz w:val="24"/>
                <w:szCs w:val="24"/>
              </w:rPr>
            </w:pPr>
          </w:p>
        </w:tc>
        <w:tc>
          <w:tcPr>
            <w:tcW w:w="3868" w:type="dxa"/>
          </w:tcPr>
          <w:p w:rsidR="00DB49C3" w:rsidRPr="00DB2727" w:rsidRDefault="00DB49C3" w:rsidP="00DB2727">
            <w:pPr>
              <w:pStyle w:val="a7"/>
              <w:rPr>
                <w:rFonts w:ascii="Times New Roman" w:hAnsi="Times New Roman" w:cs="Times New Roman"/>
                <w:sz w:val="24"/>
                <w:szCs w:val="24"/>
              </w:rPr>
            </w:pPr>
            <w:r w:rsidRPr="00DB2727">
              <w:rPr>
                <w:rFonts w:ascii="Times New Roman" w:hAnsi="Times New Roman" w:cs="Times New Roman"/>
                <w:sz w:val="24"/>
                <w:szCs w:val="24"/>
              </w:rPr>
              <w:t xml:space="preserve">Примерная  парциальная  образовательная  программа  дошкольного  образования  «Экономическое  воспитание </w:t>
            </w:r>
          </w:p>
          <w:p w:rsidR="00C6617D" w:rsidRPr="00DB2727" w:rsidRDefault="00DB49C3" w:rsidP="00DB2727">
            <w:pPr>
              <w:pStyle w:val="a7"/>
              <w:rPr>
                <w:rFonts w:ascii="Times New Roman" w:hAnsi="Times New Roman" w:cs="Times New Roman"/>
                <w:sz w:val="24"/>
                <w:szCs w:val="24"/>
              </w:rPr>
            </w:pPr>
            <w:r w:rsidRPr="00DB2727">
              <w:rPr>
                <w:rFonts w:ascii="Times New Roman" w:hAnsi="Times New Roman" w:cs="Times New Roman"/>
                <w:sz w:val="24"/>
                <w:szCs w:val="24"/>
              </w:rPr>
              <w:t xml:space="preserve">дошкольников:  формирование  предпосылок  финансовой  грамотности» </w:t>
            </w:r>
          </w:p>
        </w:tc>
        <w:tc>
          <w:tcPr>
            <w:tcW w:w="2835" w:type="dxa"/>
          </w:tcPr>
          <w:p w:rsidR="00C6617D" w:rsidRPr="00DB2727" w:rsidRDefault="00DB49C3" w:rsidP="00DB2727">
            <w:pPr>
              <w:pStyle w:val="a7"/>
              <w:rPr>
                <w:rFonts w:ascii="Times New Roman" w:hAnsi="Times New Roman" w:cs="Times New Roman"/>
                <w:sz w:val="24"/>
                <w:szCs w:val="24"/>
              </w:rPr>
            </w:pPr>
            <w:r w:rsidRPr="00DB2727">
              <w:rPr>
                <w:rFonts w:ascii="Times New Roman" w:hAnsi="Times New Roman" w:cs="Times New Roman"/>
                <w:sz w:val="24"/>
                <w:szCs w:val="24"/>
              </w:rPr>
              <w:t>Банк</w:t>
            </w:r>
            <w:r w:rsidR="007C71B5" w:rsidRPr="00DB2727">
              <w:rPr>
                <w:rFonts w:ascii="Times New Roman" w:hAnsi="Times New Roman" w:cs="Times New Roman"/>
                <w:sz w:val="24"/>
                <w:szCs w:val="24"/>
              </w:rPr>
              <w:t xml:space="preserve"> России и </w:t>
            </w:r>
            <w:proofErr w:type="spellStart"/>
            <w:r w:rsidR="007C71B5" w:rsidRPr="00DB2727">
              <w:rPr>
                <w:rFonts w:ascii="Times New Roman" w:hAnsi="Times New Roman" w:cs="Times New Roman"/>
                <w:sz w:val="24"/>
                <w:szCs w:val="24"/>
              </w:rPr>
              <w:t>Минобрнауки</w:t>
            </w:r>
            <w:proofErr w:type="spellEnd"/>
            <w:r w:rsidR="007C71B5" w:rsidRPr="00DB2727">
              <w:rPr>
                <w:rFonts w:ascii="Times New Roman" w:hAnsi="Times New Roman" w:cs="Times New Roman"/>
                <w:sz w:val="24"/>
                <w:szCs w:val="24"/>
              </w:rPr>
              <w:t xml:space="preserve"> России</w:t>
            </w:r>
          </w:p>
        </w:tc>
        <w:tc>
          <w:tcPr>
            <w:tcW w:w="2375" w:type="dxa"/>
          </w:tcPr>
          <w:p w:rsidR="00DB49C3" w:rsidRPr="00DB2727" w:rsidRDefault="00DB49C3" w:rsidP="00DB2727">
            <w:pPr>
              <w:pStyle w:val="a7"/>
              <w:rPr>
                <w:rFonts w:ascii="Times New Roman" w:hAnsi="Times New Roman" w:cs="Times New Roman"/>
                <w:sz w:val="24"/>
                <w:szCs w:val="24"/>
              </w:rPr>
            </w:pPr>
            <w:r w:rsidRPr="00D87B9B">
              <w:rPr>
                <w:rFonts w:ascii="Times New Roman" w:hAnsi="Times New Roman" w:cs="Times New Roman"/>
                <w:sz w:val="24"/>
                <w:szCs w:val="24"/>
              </w:rPr>
              <w:t>https://fincult.info/prepodavanie/</w:t>
            </w:r>
          </w:p>
          <w:p w:rsidR="00C6617D" w:rsidRPr="00DB2727" w:rsidRDefault="00C6617D" w:rsidP="00DB2727">
            <w:pPr>
              <w:pStyle w:val="a7"/>
              <w:rPr>
                <w:rFonts w:ascii="Times New Roman" w:hAnsi="Times New Roman" w:cs="Times New Roman"/>
                <w:sz w:val="24"/>
                <w:szCs w:val="24"/>
              </w:rPr>
            </w:pPr>
          </w:p>
        </w:tc>
      </w:tr>
      <w:tr w:rsidR="00DB49C3" w:rsidRPr="00DB2727" w:rsidTr="00DB49C3">
        <w:tc>
          <w:tcPr>
            <w:tcW w:w="493" w:type="dxa"/>
          </w:tcPr>
          <w:p w:rsidR="00DB49C3" w:rsidRPr="00DB2727" w:rsidRDefault="00DB49C3" w:rsidP="00DB2727">
            <w:pPr>
              <w:pStyle w:val="a7"/>
              <w:numPr>
                <w:ilvl w:val="0"/>
                <w:numId w:val="40"/>
              </w:numPr>
              <w:rPr>
                <w:rFonts w:ascii="Times New Roman" w:hAnsi="Times New Roman" w:cs="Times New Roman"/>
                <w:sz w:val="24"/>
                <w:szCs w:val="24"/>
              </w:rPr>
            </w:pPr>
          </w:p>
        </w:tc>
        <w:tc>
          <w:tcPr>
            <w:tcW w:w="3868" w:type="dxa"/>
          </w:tcPr>
          <w:p w:rsidR="00DB49C3" w:rsidRPr="00DB2727" w:rsidRDefault="00DB49C3" w:rsidP="00DB2727">
            <w:pPr>
              <w:pStyle w:val="a7"/>
              <w:rPr>
                <w:rFonts w:ascii="Times New Roman" w:hAnsi="Times New Roman" w:cs="Times New Roman"/>
                <w:sz w:val="24"/>
                <w:szCs w:val="24"/>
              </w:rPr>
            </w:pPr>
            <w:r w:rsidRPr="00DB2727">
              <w:rPr>
                <w:rFonts w:ascii="Times New Roman" w:hAnsi="Times New Roman" w:cs="Times New Roman"/>
                <w:sz w:val="24"/>
                <w:szCs w:val="24"/>
              </w:rPr>
              <w:t>Прог</w:t>
            </w:r>
            <w:r w:rsidR="00C46FB4" w:rsidRPr="00DB2727">
              <w:rPr>
                <w:rFonts w:ascii="Times New Roman" w:hAnsi="Times New Roman" w:cs="Times New Roman"/>
                <w:sz w:val="24"/>
                <w:szCs w:val="24"/>
              </w:rPr>
              <w:t xml:space="preserve">рамма  образовательного  курса </w:t>
            </w:r>
            <w:r w:rsidRPr="00DB2727">
              <w:rPr>
                <w:rFonts w:ascii="Times New Roman" w:hAnsi="Times New Roman" w:cs="Times New Roman"/>
                <w:sz w:val="24"/>
                <w:szCs w:val="24"/>
              </w:rPr>
              <w:t>«Приключения  кота  Белобока,  или  экономика  для  малышей»</w:t>
            </w:r>
          </w:p>
        </w:tc>
        <w:tc>
          <w:tcPr>
            <w:tcW w:w="2835" w:type="dxa"/>
          </w:tcPr>
          <w:p w:rsidR="00DB49C3" w:rsidRPr="00DB2727" w:rsidRDefault="00DB49C3" w:rsidP="00DB2727">
            <w:pPr>
              <w:pStyle w:val="a7"/>
              <w:rPr>
                <w:rFonts w:ascii="Times New Roman" w:hAnsi="Times New Roman" w:cs="Times New Roman"/>
                <w:sz w:val="24"/>
                <w:szCs w:val="24"/>
              </w:rPr>
            </w:pPr>
            <w:r w:rsidRPr="00DB2727">
              <w:rPr>
                <w:rFonts w:ascii="Times New Roman" w:hAnsi="Times New Roman" w:cs="Times New Roman"/>
                <w:sz w:val="24"/>
                <w:szCs w:val="24"/>
              </w:rPr>
              <w:t xml:space="preserve">Герасименко  С.В.,  </w:t>
            </w:r>
            <w:proofErr w:type="spellStart"/>
            <w:r w:rsidRPr="00DB2727">
              <w:rPr>
                <w:rFonts w:ascii="Times New Roman" w:hAnsi="Times New Roman" w:cs="Times New Roman"/>
                <w:sz w:val="24"/>
                <w:szCs w:val="24"/>
              </w:rPr>
              <w:t>Маркушевская</w:t>
            </w:r>
            <w:proofErr w:type="spellEnd"/>
            <w:r w:rsidRPr="00DB2727">
              <w:rPr>
                <w:rFonts w:ascii="Times New Roman" w:hAnsi="Times New Roman" w:cs="Times New Roman"/>
                <w:sz w:val="24"/>
                <w:szCs w:val="24"/>
              </w:rPr>
              <w:t xml:space="preserve">  Е.А.,  </w:t>
            </w:r>
            <w:proofErr w:type="spellStart"/>
            <w:r w:rsidRPr="00DB2727">
              <w:rPr>
                <w:rFonts w:ascii="Times New Roman" w:hAnsi="Times New Roman" w:cs="Times New Roman"/>
                <w:sz w:val="24"/>
                <w:szCs w:val="24"/>
              </w:rPr>
              <w:t>Шайкина</w:t>
            </w:r>
            <w:proofErr w:type="spellEnd"/>
            <w:r w:rsidRPr="00DB2727">
              <w:rPr>
                <w:rFonts w:ascii="Times New Roman" w:hAnsi="Times New Roman" w:cs="Times New Roman"/>
                <w:sz w:val="24"/>
                <w:szCs w:val="24"/>
              </w:rPr>
              <w:t xml:space="preserve">  И.П.,  Назарова  И.В.  и  др.  </w:t>
            </w:r>
          </w:p>
        </w:tc>
        <w:tc>
          <w:tcPr>
            <w:tcW w:w="2375" w:type="dxa"/>
          </w:tcPr>
          <w:p w:rsidR="00DB49C3" w:rsidRPr="00DB2727" w:rsidRDefault="00DB49C3" w:rsidP="00DB2727">
            <w:pPr>
              <w:pStyle w:val="a7"/>
              <w:rPr>
                <w:rFonts w:ascii="Times New Roman" w:hAnsi="Times New Roman" w:cs="Times New Roman"/>
                <w:sz w:val="24"/>
                <w:szCs w:val="24"/>
              </w:rPr>
            </w:pPr>
            <w:r w:rsidRPr="00D87B9B">
              <w:rPr>
                <w:rFonts w:ascii="Times New Roman" w:hAnsi="Times New Roman" w:cs="Times New Roman"/>
                <w:sz w:val="24"/>
                <w:szCs w:val="24"/>
              </w:rPr>
              <w:t>https://vashifinancy.ru/materials/komplekt-uchebno-metodicheskikh-materialov-obrazovatelnogo-kursa/</w:t>
            </w:r>
          </w:p>
        </w:tc>
      </w:tr>
      <w:tr w:rsidR="003642AE" w:rsidRPr="00DB2727" w:rsidTr="00DB49C3">
        <w:tc>
          <w:tcPr>
            <w:tcW w:w="493" w:type="dxa"/>
          </w:tcPr>
          <w:p w:rsidR="003642AE" w:rsidRPr="00DB2727" w:rsidRDefault="003642AE" w:rsidP="00DB2727">
            <w:pPr>
              <w:pStyle w:val="a7"/>
              <w:numPr>
                <w:ilvl w:val="0"/>
                <w:numId w:val="40"/>
              </w:numPr>
              <w:rPr>
                <w:rFonts w:ascii="Times New Roman" w:hAnsi="Times New Roman" w:cs="Times New Roman"/>
                <w:sz w:val="24"/>
                <w:szCs w:val="24"/>
              </w:rPr>
            </w:pPr>
          </w:p>
        </w:tc>
        <w:tc>
          <w:tcPr>
            <w:tcW w:w="3868" w:type="dxa"/>
          </w:tcPr>
          <w:p w:rsidR="003642AE" w:rsidRPr="00DB2727" w:rsidRDefault="003642AE" w:rsidP="00DB2727">
            <w:pPr>
              <w:pStyle w:val="a7"/>
              <w:rPr>
                <w:rFonts w:ascii="Times New Roman" w:hAnsi="Times New Roman" w:cs="Times New Roman"/>
                <w:sz w:val="24"/>
                <w:szCs w:val="24"/>
              </w:rPr>
            </w:pPr>
            <w:r w:rsidRPr="00DB2727">
              <w:rPr>
                <w:rFonts w:ascii="Times New Roman" w:hAnsi="Times New Roman" w:cs="Times New Roman"/>
                <w:sz w:val="24"/>
                <w:szCs w:val="24"/>
              </w:rPr>
              <w:t>Образовательная программа «Азы финансовой культуры для дошкольников», Вита-Пресс, 2018</w:t>
            </w:r>
          </w:p>
        </w:tc>
        <w:tc>
          <w:tcPr>
            <w:tcW w:w="2835" w:type="dxa"/>
          </w:tcPr>
          <w:p w:rsidR="003642AE" w:rsidRPr="00DB2727" w:rsidRDefault="003642AE" w:rsidP="00DB2727">
            <w:pPr>
              <w:pStyle w:val="a7"/>
              <w:rPr>
                <w:rFonts w:ascii="Times New Roman" w:hAnsi="Times New Roman" w:cs="Times New Roman"/>
                <w:sz w:val="24"/>
                <w:szCs w:val="24"/>
              </w:rPr>
            </w:pPr>
            <w:proofErr w:type="spellStart"/>
            <w:r w:rsidRPr="00DB2727">
              <w:rPr>
                <w:rFonts w:ascii="Times New Roman" w:hAnsi="Times New Roman" w:cs="Times New Roman"/>
                <w:sz w:val="24"/>
                <w:szCs w:val="24"/>
              </w:rPr>
              <w:t>Семенкова</w:t>
            </w:r>
            <w:proofErr w:type="spellEnd"/>
            <w:r w:rsidRPr="00DB2727">
              <w:rPr>
                <w:rFonts w:ascii="Times New Roman" w:hAnsi="Times New Roman" w:cs="Times New Roman"/>
                <w:sz w:val="24"/>
                <w:szCs w:val="24"/>
              </w:rPr>
              <w:t xml:space="preserve"> Е.В., Стахович Л.В.</w:t>
            </w:r>
          </w:p>
        </w:tc>
        <w:tc>
          <w:tcPr>
            <w:tcW w:w="2375" w:type="dxa"/>
          </w:tcPr>
          <w:p w:rsidR="003642AE" w:rsidRPr="00DB2727" w:rsidRDefault="00E27C3D" w:rsidP="00DB2727">
            <w:pPr>
              <w:pStyle w:val="a7"/>
              <w:rPr>
                <w:rFonts w:ascii="Times New Roman" w:hAnsi="Times New Roman" w:cs="Times New Roman"/>
                <w:sz w:val="24"/>
                <w:szCs w:val="24"/>
              </w:rPr>
            </w:pPr>
            <w:r w:rsidRPr="00D87B9B">
              <w:rPr>
                <w:rFonts w:ascii="Times New Roman" w:hAnsi="Times New Roman" w:cs="Times New Roman"/>
                <w:sz w:val="24"/>
                <w:szCs w:val="24"/>
              </w:rPr>
              <w:t>https://dou9krsk.ru/images/</w:t>
            </w:r>
            <w:bookmarkStart w:id="9" w:name="_GoBack"/>
            <w:bookmarkEnd w:id="9"/>
            <w:r w:rsidRPr="00D87B9B">
              <w:rPr>
                <w:rFonts w:ascii="Times New Roman" w:hAnsi="Times New Roman" w:cs="Times New Roman"/>
                <w:sz w:val="24"/>
                <w:szCs w:val="24"/>
              </w:rPr>
              <w:t>19-20/doc/Programma_Azy_finansovoy_gramotnosti_33l.pdf</w:t>
            </w:r>
          </w:p>
        </w:tc>
      </w:tr>
      <w:tr w:rsidR="003642AE" w:rsidRPr="00DB2727" w:rsidTr="00DB49C3">
        <w:tc>
          <w:tcPr>
            <w:tcW w:w="493" w:type="dxa"/>
          </w:tcPr>
          <w:p w:rsidR="003642AE" w:rsidRPr="00DB2727" w:rsidRDefault="003642AE" w:rsidP="00DB2727">
            <w:pPr>
              <w:pStyle w:val="a7"/>
              <w:numPr>
                <w:ilvl w:val="0"/>
                <w:numId w:val="40"/>
              </w:numPr>
              <w:rPr>
                <w:rFonts w:ascii="Times New Roman" w:hAnsi="Times New Roman" w:cs="Times New Roman"/>
                <w:sz w:val="24"/>
                <w:szCs w:val="24"/>
              </w:rPr>
            </w:pPr>
          </w:p>
        </w:tc>
        <w:tc>
          <w:tcPr>
            <w:tcW w:w="3868" w:type="dxa"/>
          </w:tcPr>
          <w:p w:rsidR="003642AE" w:rsidRPr="00DB2727" w:rsidRDefault="007E3244" w:rsidP="00DB2727">
            <w:pPr>
              <w:pStyle w:val="a7"/>
              <w:rPr>
                <w:rFonts w:ascii="Times New Roman" w:hAnsi="Times New Roman" w:cs="Times New Roman"/>
                <w:b/>
                <w:color w:val="000000"/>
                <w:sz w:val="24"/>
                <w:szCs w:val="24"/>
              </w:rPr>
            </w:pPr>
            <w:r w:rsidRPr="00DB2727">
              <w:rPr>
                <w:rFonts w:ascii="Times New Roman" w:hAnsi="Times New Roman" w:cs="Times New Roman"/>
                <w:color w:val="000000"/>
                <w:sz w:val="24"/>
                <w:szCs w:val="24"/>
              </w:rPr>
              <w:t>"Экономическое</w:t>
            </w:r>
            <w:r w:rsidR="00EE4F5F" w:rsidRPr="00DB2727">
              <w:rPr>
                <w:rFonts w:ascii="Times New Roman" w:hAnsi="Times New Roman" w:cs="Times New Roman"/>
                <w:color w:val="000000"/>
                <w:sz w:val="24"/>
                <w:szCs w:val="24"/>
              </w:rPr>
              <w:t xml:space="preserve"> воспитание дошкольников: Примерная программа, перспективное планирование, конспекты занятий"</w:t>
            </w:r>
          </w:p>
        </w:tc>
        <w:tc>
          <w:tcPr>
            <w:tcW w:w="2835" w:type="dxa"/>
          </w:tcPr>
          <w:p w:rsidR="003642AE" w:rsidRPr="00DB2727" w:rsidRDefault="00EE4F5F" w:rsidP="00DB2727">
            <w:pPr>
              <w:pStyle w:val="a7"/>
              <w:rPr>
                <w:rFonts w:ascii="Times New Roman" w:hAnsi="Times New Roman" w:cs="Times New Roman"/>
                <w:sz w:val="24"/>
                <w:szCs w:val="24"/>
              </w:rPr>
            </w:pPr>
            <w:r w:rsidRPr="00DB2727">
              <w:rPr>
                <w:rFonts w:ascii="Times New Roman" w:hAnsi="Times New Roman" w:cs="Times New Roman"/>
                <w:sz w:val="24"/>
                <w:szCs w:val="24"/>
              </w:rPr>
              <w:t xml:space="preserve">Е.А. </w:t>
            </w:r>
            <w:proofErr w:type="spellStart"/>
            <w:r w:rsidRPr="00DB2727">
              <w:rPr>
                <w:rFonts w:ascii="Times New Roman" w:hAnsi="Times New Roman" w:cs="Times New Roman"/>
                <w:sz w:val="24"/>
                <w:szCs w:val="24"/>
              </w:rPr>
              <w:t>Курак</w:t>
            </w:r>
            <w:proofErr w:type="spellEnd"/>
          </w:p>
        </w:tc>
        <w:tc>
          <w:tcPr>
            <w:tcW w:w="2375" w:type="dxa"/>
          </w:tcPr>
          <w:p w:rsidR="003642AE" w:rsidRPr="00DB2727" w:rsidRDefault="003642AE" w:rsidP="00DB2727">
            <w:pPr>
              <w:pStyle w:val="a7"/>
              <w:rPr>
                <w:rFonts w:ascii="Times New Roman" w:hAnsi="Times New Roman" w:cs="Times New Roman"/>
                <w:sz w:val="24"/>
                <w:szCs w:val="24"/>
              </w:rPr>
            </w:pPr>
          </w:p>
        </w:tc>
      </w:tr>
      <w:tr w:rsidR="00DB2727" w:rsidRPr="00DB2727" w:rsidTr="00DB49C3">
        <w:tc>
          <w:tcPr>
            <w:tcW w:w="493" w:type="dxa"/>
          </w:tcPr>
          <w:p w:rsidR="00DB2727" w:rsidRPr="00DB2727" w:rsidRDefault="00DB2727" w:rsidP="00DB2727">
            <w:pPr>
              <w:pStyle w:val="a7"/>
              <w:numPr>
                <w:ilvl w:val="0"/>
                <w:numId w:val="40"/>
              </w:numPr>
              <w:rPr>
                <w:rFonts w:ascii="Times New Roman" w:hAnsi="Times New Roman" w:cs="Times New Roman"/>
                <w:sz w:val="24"/>
                <w:szCs w:val="24"/>
              </w:rPr>
            </w:pPr>
          </w:p>
        </w:tc>
        <w:tc>
          <w:tcPr>
            <w:tcW w:w="3868" w:type="dxa"/>
          </w:tcPr>
          <w:p w:rsidR="00DB2727" w:rsidRPr="00DB2727" w:rsidRDefault="00DB2727" w:rsidP="006602AA">
            <w:pPr>
              <w:pStyle w:val="a7"/>
              <w:rPr>
                <w:rFonts w:ascii="Times New Roman" w:hAnsi="Times New Roman" w:cs="Times New Roman"/>
                <w:b/>
                <w:color w:val="000000"/>
                <w:sz w:val="24"/>
                <w:szCs w:val="24"/>
              </w:rPr>
            </w:pPr>
            <w:r w:rsidRPr="00DB2727">
              <w:rPr>
                <w:rFonts w:ascii="Times New Roman" w:hAnsi="Times New Roman" w:cs="Times New Roman"/>
                <w:sz w:val="24"/>
                <w:szCs w:val="24"/>
              </w:rPr>
              <w:t xml:space="preserve">Образовательная программа по </w:t>
            </w:r>
            <w:r w:rsidRPr="00DB2727">
              <w:rPr>
                <w:rFonts w:ascii="Times New Roman" w:hAnsi="Times New Roman" w:cs="Times New Roman"/>
                <w:sz w:val="24"/>
                <w:szCs w:val="24"/>
              </w:rPr>
              <w:lastRenderedPageBreak/>
              <w:t xml:space="preserve">основам экономического образования старших дошкольников в интерактивных развивающих играх </w:t>
            </w:r>
            <w:r w:rsidRPr="00DB2727">
              <w:rPr>
                <w:rFonts w:ascii="Times New Roman" w:hAnsi="Times New Roman" w:cs="Times New Roman"/>
                <w:color w:val="000000"/>
                <w:sz w:val="24"/>
                <w:szCs w:val="24"/>
              </w:rPr>
              <w:t xml:space="preserve">«Рубль  и  Копеечка:  поиграем  в  экономику»  </w:t>
            </w:r>
          </w:p>
        </w:tc>
        <w:tc>
          <w:tcPr>
            <w:tcW w:w="2835" w:type="dxa"/>
          </w:tcPr>
          <w:p w:rsidR="00DB2727" w:rsidRPr="00DB2727" w:rsidRDefault="00DB2727" w:rsidP="006602AA">
            <w:pPr>
              <w:pStyle w:val="a7"/>
              <w:rPr>
                <w:rFonts w:ascii="Times New Roman" w:hAnsi="Times New Roman" w:cs="Times New Roman"/>
                <w:sz w:val="24"/>
                <w:szCs w:val="24"/>
              </w:rPr>
            </w:pPr>
            <w:proofErr w:type="spellStart"/>
            <w:r w:rsidRPr="00DB2727">
              <w:rPr>
                <w:rFonts w:ascii="Times New Roman" w:hAnsi="Times New Roman" w:cs="Times New Roman"/>
                <w:color w:val="000000"/>
                <w:sz w:val="24"/>
                <w:szCs w:val="24"/>
              </w:rPr>
              <w:lastRenderedPageBreak/>
              <w:t>Барсукова</w:t>
            </w:r>
            <w:proofErr w:type="spellEnd"/>
            <w:r w:rsidRPr="00DB2727">
              <w:rPr>
                <w:rFonts w:ascii="Times New Roman" w:hAnsi="Times New Roman" w:cs="Times New Roman"/>
                <w:color w:val="000000"/>
                <w:sz w:val="24"/>
                <w:szCs w:val="24"/>
              </w:rPr>
              <w:t xml:space="preserve"> Л.С., Беляева </w:t>
            </w:r>
            <w:r w:rsidRPr="00DB2727">
              <w:rPr>
                <w:rFonts w:ascii="Times New Roman" w:hAnsi="Times New Roman" w:cs="Times New Roman"/>
                <w:color w:val="000000"/>
                <w:sz w:val="24"/>
                <w:szCs w:val="24"/>
              </w:rPr>
              <w:lastRenderedPageBreak/>
              <w:t>И.А., Гусева М.А.</w:t>
            </w:r>
          </w:p>
        </w:tc>
        <w:tc>
          <w:tcPr>
            <w:tcW w:w="2375" w:type="dxa"/>
          </w:tcPr>
          <w:p w:rsidR="00DB2727" w:rsidRPr="00DB2727" w:rsidRDefault="00DB2727" w:rsidP="006602AA">
            <w:pPr>
              <w:pStyle w:val="a7"/>
              <w:rPr>
                <w:rFonts w:ascii="Times New Roman" w:hAnsi="Times New Roman" w:cs="Times New Roman"/>
                <w:sz w:val="24"/>
                <w:szCs w:val="24"/>
              </w:rPr>
            </w:pPr>
            <w:r w:rsidRPr="00DB2727">
              <w:rPr>
                <w:rFonts w:ascii="Times New Roman" w:hAnsi="Times New Roman" w:cs="Times New Roman"/>
                <w:color w:val="000000"/>
                <w:sz w:val="24"/>
                <w:szCs w:val="24"/>
              </w:rPr>
              <w:lastRenderedPageBreak/>
              <w:t>https://cyberleninka.r</w:t>
            </w:r>
            <w:r w:rsidRPr="00DB2727">
              <w:rPr>
                <w:rFonts w:ascii="Times New Roman" w:hAnsi="Times New Roman" w:cs="Times New Roman"/>
                <w:color w:val="000000"/>
                <w:sz w:val="24"/>
                <w:szCs w:val="24"/>
              </w:rPr>
              <w:lastRenderedPageBreak/>
              <w:t>u/article/v/osnovy-ekonomicheskogo-obrazovaniya-starshihdoshkolnikov-v-interaktivnyh-razvivayuschih-igrah</w:t>
            </w:r>
          </w:p>
        </w:tc>
      </w:tr>
      <w:tr w:rsidR="00DB2727" w:rsidRPr="00DB2727" w:rsidTr="00DB49C3">
        <w:tc>
          <w:tcPr>
            <w:tcW w:w="493" w:type="dxa"/>
          </w:tcPr>
          <w:p w:rsidR="00DB2727" w:rsidRPr="00DB2727" w:rsidRDefault="00DB2727" w:rsidP="00DB2727">
            <w:pPr>
              <w:pStyle w:val="a7"/>
              <w:numPr>
                <w:ilvl w:val="0"/>
                <w:numId w:val="40"/>
              </w:numPr>
              <w:rPr>
                <w:rFonts w:ascii="Times New Roman" w:hAnsi="Times New Roman" w:cs="Times New Roman"/>
                <w:sz w:val="24"/>
                <w:szCs w:val="24"/>
              </w:rPr>
            </w:pPr>
          </w:p>
        </w:tc>
        <w:tc>
          <w:tcPr>
            <w:tcW w:w="3868" w:type="dxa"/>
          </w:tcPr>
          <w:p w:rsidR="00DB2727" w:rsidRPr="00DB2727" w:rsidRDefault="00DB2727" w:rsidP="00DB2727">
            <w:pPr>
              <w:pStyle w:val="a7"/>
              <w:rPr>
                <w:rFonts w:ascii="Times New Roman" w:hAnsi="Times New Roman" w:cs="Times New Roman"/>
                <w:b/>
                <w:color w:val="000000"/>
                <w:sz w:val="24"/>
                <w:szCs w:val="24"/>
              </w:rPr>
            </w:pPr>
            <w:r w:rsidRPr="00DB2727">
              <w:rPr>
                <w:rFonts w:ascii="Times New Roman" w:hAnsi="Times New Roman" w:cs="Times New Roman"/>
                <w:sz w:val="24"/>
                <w:szCs w:val="24"/>
              </w:rPr>
              <w:t>Введение в мир экономики или как мы играем в экономику</w:t>
            </w:r>
          </w:p>
        </w:tc>
        <w:tc>
          <w:tcPr>
            <w:tcW w:w="2835" w:type="dxa"/>
          </w:tcPr>
          <w:p w:rsidR="00DB2727" w:rsidRPr="00DB2727" w:rsidRDefault="00DB2727" w:rsidP="00DB2727">
            <w:pPr>
              <w:pStyle w:val="a7"/>
              <w:rPr>
                <w:rFonts w:ascii="Times New Roman" w:hAnsi="Times New Roman" w:cs="Times New Roman"/>
                <w:sz w:val="24"/>
                <w:szCs w:val="24"/>
              </w:rPr>
            </w:pPr>
            <w:r w:rsidRPr="00DB2727">
              <w:rPr>
                <w:rFonts w:ascii="Times New Roman" w:hAnsi="Times New Roman" w:cs="Times New Roman"/>
                <w:sz w:val="24"/>
                <w:szCs w:val="24"/>
              </w:rPr>
              <w:t>А.А. Смоленцева</w:t>
            </w:r>
          </w:p>
        </w:tc>
        <w:tc>
          <w:tcPr>
            <w:tcW w:w="2375" w:type="dxa"/>
          </w:tcPr>
          <w:p w:rsidR="00DB2727" w:rsidRPr="00DB2727" w:rsidRDefault="00DB2727" w:rsidP="00DB2727">
            <w:pPr>
              <w:pStyle w:val="a7"/>
              <w:rPr>
                <w:rFonts w:ascii="Times New Roman" w:hAnsi="Times New Roman" w:cs="Times New Roman"/>
                <w:sz w:val="24"/>
                <w:szCs w:val="24"/>
              </w:rPr>
            </w:pPr>
          </w:p>
        </w:tc>
      </w:tr>
    </w:tbl>
    <w:p w:rsidR="00C23414" w:rsidRPr="00C23414" w:rsidRDefault="00C23414" w:rsidP="00C23414">
      <w:pPr>
        <w:pStyle w:val="a7"/>
        <w:jc w:val="both"/>
        <w:rPr>
          <w:rFonts w:ascii="Times New Roman" w:hAnsi="Times New Roman" w:cs="Times New Roman"/>
          <w:sz w:val="24"/>
          <w:szCs w:val="24"/>
        </w:rPr>
      </w:pPr>
      <w:r>
        <w:rPr>
          <w:rFonts w:ascii="Times New Roman" w:hAnsi="Times New Roman" w:cs="Times New Roman"/>
          <w:sz w:val="24"/>
          <w:szCs w:val="24"/>
        </w:rPr>
        <w:tab/>
      </w:r>
      <w:r w:rsidR="00CD1477" w:rsidRPr="00514209">
        <w:rPr>
          <w:rFonts w:ascii="Times New Roman" w:hAnsi="Times New Roman" w:cs="Times New Roman"/>
          <w:sz w:val="24"/>
          <w:szCs w:val="24"/>
        </w:rPr>
        <w:t xml:space="preserve">Все  предлагаемые  на  сегодня  </w:t>
      </w:r>
      <w:r w:rsidR="007C71B5">
        <w:rPr>
          <w:rFonts w:ascii="Times New Roman" w:hAnsi="Times New Roman" w:cs="Times New Roman"/>
          <w:sz w:val="24"/>
          <w:szCs w:val="24"/>
        </w:rPr>
        <w:t xml:space="preserve">парциальные </w:t>
      </w:r>
      <w:r w:rsidR="00CD1477" w:rsidRPr="00514209">
        <w:rPr>
          <w:rFonts w:ascii="Times New Roman" w:hAnsi="Times New Roman" w:cs="Times New Roman"/>
          <w:sz w:val="24"/>
          <w:szCs w:val="24"/>
        </w:rPr>
        <w:t xml:space="preserve">программы  формирования  финансовой грамотности для дошкольников имеют много общего в отношении содержательного аспекта. На  основе  проведенного  анализа  существующих  </w:t>
      </w:r>
      <w:r w:rsidR="00841B56">
        <w:rPr>
          <w:rFonts w:ascii="Times New Roman" w:hAnsi="Times New Roman" w:cs="Times New Roman"/>
          <w:sz w:val="24"/>
          <w:szCs w:val="24"/>
        </w:rPr>
        <w:t>парциальных</w:t>
      </w:r>
      <w:r w:rsidR="00CD1477" w:rsidRPr="00514209">
        <w:rPr>
          <w:rFonts w:ascii="Times New Roman" w:hAnsi="Times New Roman" w:cs="Times New Roman"/>
          <w:sz w:val="24"/>
          <w:szCs w:val="24"/>
        </w:rPr>
        <w:t xml:space="preserve">  программ  по изучению  основ  финансовой  грамотности  можно  выделить  перечень  базовых финансово-экономических  понятий,  котор</w:t>
      </w:r>
      <w:r w:rsidR="007C71B5">
        <w:rPr>
          <w:rFonts w:ascii="Times New Roman" w:hAnsi="Times New Roman" w:cs="Times New Roman"/>
          <w:sz w:val="24"/>
          <w:szCs w:val="24"/>
        </w:rPr>
        <w:t>ые  могут  быть  изучены  в  ДОУ</w:t>
      </w:r>
      <w:r>
        <w:rPr>
          <w:rFonts w:ascii="Times New Roman" w:hAnsi="Times New Roman" w:cs="Times New Roman"/>
          <w:sz w:val="24"/>
          <w:szCs w:val="24"/>
        </w:rPr>
        <w:t>:</w:t>
      </w:r>
      <w:r w:rsidRPr="00C23414">
        <w:rPr>
          <w:rFonts w:ascii="Times New Roman" w:eastAsia="+mn-ea" w:hAnsi="Times New Roman" w:cs="Times New Roman"/>
          <w:color w:val="000000"/>
          <w:kern w:val="24"/>
          <w:sz w:val="40"/>
          <w:szCs w:val="40"/>
        </w:rPr>
        <w:t xml:space="preserve"> </w:t>
      </w:r>
      <w:r>
        <w:rPr>
          <w:rFonts w:ascii="Times New Roman" w:hAnsi="Times New Roman" w:cs="Times New Roman"/>
          <w:b/>
          <w:color w:val="FF0000"/>
          <w:sz w:val="24"/>
          <w:szCs w:val="24"/>
        </w:rPr>
        <w:t>СЛАЙД</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Труд, работа, профессия, продукт труда, товар, услуга</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Деньги, монета, купюра, доход, заработок, заработная плата</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Личный бюджет, карманные деньги, семейный бюджет, домашнее хозяйство, кошелек</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Сбережения, копилка </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w:t>
      </w:r>
      <w:proofErr w:type="gramStart"/>
      <w:r w:rsidRPr="00C23414">
        <w:rPr>
          <w:rFonts w:ascii="Times New Roman" w:hAnsi="Times New Roman" w:cs="Times New Roman"/>
          <w:sz w:val="24"/>
          <w:szCs w:val="24"/>
        </w:rPr>
        <w:t>Покупка, цена, продажа, обмен, расходы, покупатель, продавец, выгодно, невыгодно, дорого, дешево, цена-покупка.</w:t>
      </w:r>
      <w:proofErr w:type="gramEnd"/>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План, экономия  </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Потребность, капризы, желание, возможность</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Торговые предприятия: магазины, киоски, ларьки, базары, рынки, ярмарки</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Подарок, реклама  </w:t>
      </w:r>
    </w:p>
    <w:p w:rsidR="009635E3" w:rsidRPr="00C23414" w:rsidRDefault="009635E3" w:rsidP="00C23414">
      <w:pPr>
        <w:pStyle w:val="a7"/>
        <w:numPr>
          <w:ilvl w:val="0"/>
          <w:numId w:val="38"/>
        </w:numPr>
        <w:jc w:val="both"/>
        <w:rPr>
          <w:rFonts w:ascii="Times New Roman" w:hAnsi="Times New Roman" w:cs="Times New Roman"/>
          <w:sz w:val="24"/>
          <w:szCs w:val="24"/>
        </w:rPr>
      </w:pPr>
      <w:r w:rsidRPr="00C23414">
        <w:rPr>
          <w:rFonts w:ascii="Times New Roman" w:hAnsi="Times New Roman" w:cs="Times New Roman"/>
          <w:sz w:val="24"/>
          <w:szCs w:val="24"/>
        </w:rPr>
        <w:t xml:space="preserve"> Богатство, бедность, жадность, щедрость</w:t>
      </w:r>
    </w:p>
    <w:p w:rsidR="00CD1477" w:rsidRPr="007C71B5" w:rsidRDefault="00CD1477" w:rsidP="007C71B5">
      <w:pPr>
        <w:pStyle w:val="a7"/>
        <w:rPr>
          <w:rFonts w:ascii="Times New Roman" w:hAnsi="Times New Roman" w:cs="Times New Roman"/>
          <w:sz w:val="24"/>
          <w:szCs w:val="24"/>
        </w:rPr>
      </w:pPr>
    </w:p>
    <w:p w:rsidR="009C1A82" w:rsidRDefault="009C1A82" w:rsidP="009C1A82">
      <w:pPr>
        <w:pStyle w:val="a7"/>
        <w:ind w:firstLine="360"/>
        <w:jc w:val="both"/>
        <w:rPr>
          <w:rFonts w:ascii="Times New Roman" w:hAnsi="Times New Roman" w:cs="Times New Roman"/>
          <w:sz w:val="24"/>
          <w:szCs w:val="24"/>
        </w:rPr>
      </w:pPr>
      <w:r>
        <w:rPr>
          <w:rFonts w:ascii="Times New Roman" w:hAnsi="Times New Roman" w:cs="Times New Roman"/>
          <w:sz w:val="24"/>
          <w:szCs w:val="24"/>
        </w:rPr>
        <w:t>Но з</w:t>
      </w:r>
      <w:r w:rsidR="00C23414">
        <w:rPr>
          <w:rFonts w:ascii="Times New Roman" w:hAnsi="Times New Roman" w:cs="Times New Roman"/>
          <w:sz w:val="24"/>
          <w:szCs w:val="24"/>
        </w:rPr>
        <w:t xml:space="preserve">десь следует </w:t>
      </w:r>
      <w:r w:rsidR="00CB3396" w:rsidRPr="00CB3396">
        <w:rPr>
          <w:rFonts w:ascii="Times New Roman" w:hAnsi="Times New Roman" w:cs="Times New Roman"/>
          <w:sz w:val="24"/>
          <w:szCs w:val="24"/>
        </w:rPr>
        <w:t xml:space="preserve">отметить </w:t>
      </w:r>
      <w:r w:rsidR="00C23414">
        <w:rPr>
          <w:rFonts w:ascii="Times New Roman" w:hAnsi="Times New Roman" w:cs="Times New Roman"/>
          <w:sz w:val="24"/>
          <w:szCs w:val="24"/>
        </w:rPr>
        <w:t xml:space="preserve">главное: </w:t>
      </w:r>
    </w:p>
    <w:p w:rsidR="009C1A82" w:rsidRDefault="00CB3396" w:rsidP="009C1A82">
      <w:pPr>
        <w:pStyle w:val="a7"/>
        <w:ind w:firstLine="360"/>
        <w:jc w:val="both"/>
        <w:rPr>
          <w:rFonts w:ascii="Times New Roman" w:hAnsi="Times New Roman" w:cs="Times New Roman"/>
          <w:sz w:val="24"/>
          <w:szCs w:val="24"/>
        </w:rPr>
      </w:pPr>
      <w:r w:rsidRPr="00CB3396">
        <w:rPr>
          <w:rFonts w:ascii="Times New Roman" w:hAnsi="Times New Roman" w:cs="Times New Roman"/>
          <w:sz w:val="24"/>
          <w:szCs w:val="24"/>
        </w:rPr>
        <w:t xml:space="preserve">1) независимо  от  возраста  дошкольников,  включение в  образовательную  деятельность  основ  финансовой  грамотности  следует  начинать с понятия «труд»; </w:t>
      </w:r>
    </w:p>
    <w:p w:rsidR="00CD1477" w:rsidRPr="00CB3396" w:rsidRDefault="00CB3396" w:rsidP="009C1A82">
      <w:pPr>
        <w:pStyle w:val="a7"/>
        <w:ind w:firstLine="360"/>
        <w:jc w:val="both"/>
        <w:rPr>
          <w:rFonts w:ascii="Times New Roman" w:hAnsi="Times New Roman" w:cs="Times New Roman"/>
          <w:sz w:val="24"/>
          <w:szCs w:val="24"/>
        </w:rPr>
      </w:pPr>
      <w:r w:rsidRPr="00CB3396">
        <w:rPr>
          <w:rFonts w:ascii="Times New Roman" w:hAnsi="Times New Roman" w:cs="Times New Roman"/>
          <w:sz w:val="24"/>
          <w:szCs w:val="24"/>
        </w:rPr>
        <w:t>2) п</w:t>
      </w:r>
      <w:r w:rsidR="00CD1477" w:rsidRPr="00CB3396">
        <w:rPr>
          <w:rFonts w:ascii="Times New Roman" w:hAnsi="Times New Roman" w:cs="Times New Roman"/>
          <w:sz w:val="24"/>
          <w:szCs w:val="24"/>
        </w:rPr>
        <w:t xml:space="preserve">рактически все </w:t>
      </w:r>
      <w:proofErr w:type="gramStart"/>
      <w:r w:rsidR="00841B56" w:rsidRPr="007C71B5">
        <w:rPr>
          <w:rFonts w:ascii="Times New Roman" w:hAnsi="Times New Roman" w:cs="Times New Roman"/>
          <w:sz w:val="24"/>
          <w:szCs w:val="24"/>
        </w:rPr>
        <w:t>финансово-экономических</w:t>
      </w:r>
      <w:proofErr w:type="gramEnd"/>
      <w:r w:rsidR="00841B56" w:rsidRPr="007C71B5">
        <w:rPr>
          <w:rFonts w:ascii="Times New Roman" w:hAnsi="Times New Roman" w:cs="Times New Roman"/>
          <w:sz w:val="24"/>
          <w:szCs w:val="24"/>
        </w:rPr>
        <w:t xml:space="preserve"> поняти</w:t>
      </w:r>
      <w:r w:rsidR="00841B56">
        <w:rPr>
          <w:rFonts w:ascii="Times New Roman" w:hAnsi="Times New Roman" w:cs="Times New Roman"/>
          <w:sz w:val="24"/>
          <w:szCs w:val="24"/>
        </w:rPr>
        <w:t xml:space="preserve">я следует </w:t>
      </w:r>
      <w:r w:rsidR="00CD1477" w:rsidRPr="00CB3396">
        <w:rPr>
          <w:rFonts w:ascii="Times New Roman" w:hAnsi="Times New Roman" w:cs="Times New Roman"/>
          <w:sz w:val="24"/>
          <w:szCs w:val="24"/>
        </w:rPr>
        <w:t>увяз</w:t>
      </w:r>
      <w:r w:rsidR="00841B56">
        <w:rPr>
          <w:rFonts w:ascii="Times New Roman" w:hAnsi="Times New Roman" w:cs="Times New Roman"/>
          <w:sz w:val="24"/>
          <w:szCs w:val="24"/>
        </w:rPr>
        <w:t>ывать</w:t>
      </w:r>
      <w:r w:rsidR="00CD1477" w:rsidRPr="00CB3396">
        <w:rPr>
          <w:rFonts w:ascii="Times New Roman" w:hAnsi="Times New Roman" w:cs="Times New Roman"/>
          <w:sz w:val="24"/>
          <w:szCs w:val="24"/>
        </w:rPr>
        <w:t xml:space="preserve">  с  морально-этическими аспектами. </w:t>
      </w:r>
    </w:p>
    <w:p w:rsidR="00CD1477" w:rsidRDefault="00CD1477" w:rsidP="009C1A82">
      <w:pPr>
        <w:pStyle w:val="a7"/>
      </w:pPr>
    </w:p>
    <w:p w:rsidR="00C23414" w:rsidRPr="00C23414" w:rsidRDefault="00C23414" w:rsidP="0024086D">
      <w:pPr>
        <w:pStyle w:val="a7"/>
        <w:rPr>
          <w:b/>
        </w:rPr>
      </w:pPr>
      <w:r w:rsidRPr="00C23414">
        <w:rPr>
          <w:b/>
        </w:rPr>
        <w:t>ФОРМЫ РАБОТЫ С ДОШКОЛЬНИКАМИ</w:t>
      </w:r>
      <w:r>
        <w:rPr>
          <w:rFonts w:ascii="Times New Roman" w:hAnsi="Times New Roman" w:cs="Times New Roman"/>
          <w:sz w:val="24"/>
          <w:szCs w:val="24"/>
        </w:rPr>
        <w:t xml:space="preserve"> </w:t>
      </w:r>
      <w:r>
        <w:rPr>
          <w:rFonts w:ascii="Times New Roman" w:hAnsi="Times New Roman" w:cs="Times New Roman"/>
          <w:b/>
          <w:color w:val="FF0000"/>
          <w:sz w:val="24"/>
          <w:szCs w:val="24"/>
        </w:rPr>
        <w:t>СЛАЙД</w:t>
      </w:r>
    </w:p>
    <w:p w:rsidR="00886A9C" w:rsidRPr="00841B56" w:rsidRDefault="00C40A85" w:rsidP="00FF557F">
      <w:pPr>
        <w:pStyle w:val="a7"/>
        <w:jc w:val="both"/>
        <w:rPr>
          <w:rFonts w:ascii="Times New Roman" w:hAnsi="Times New Roman" w:cs="Times New Roman"/>
          <w:sz w:val="24"/>
          <w:szCs w:val="24"/>
        </w:rPr>
      </w:pPr>
      <w:r>
        <w:rPr>
          <w:rFonts w:ascii="Times New Roman" w:hAnsi="Times New Roman" w:cs="Times New Roman"/>
          <w:sz w:val="24"/>
          <w:szCs w:val="24"/>
        </w:rPr>
        <w:tab/>
      </w:r>
      <w:r w:rsidR="00BF0A96" w:rsidRPr="00841B56">
        <w:rPr>
          <w:rFonts w:ascii="Times New Roman" w:hAnsi="Times New Roman" w:cs="Times New Roman"/>
          <w:sz w:val="24"/>
          <w:szCs w:val="24"/>
        </w:rPr>
        <w:t xml:space="preserve">В  процессе  организации  образовательной  деятельности  по  </w:t>
      </w:r>
      <w:r w:rsidR="00C23414">
        <w:rPr>
          <w:rFonts w:ascii="Times New Roman" w:hAnsi="Times New Roman" w:cs="Times New Roman"/>
          <w:sz w:val="24"/>
          <w:szCs w:val="24"/>
        </w:rPr>
        <w:t xml:space="preserve">экономическому воспитанию: </w:t>
      </w:r>
      <w:r w:rsidR="00BF0A96" w:rsidRPr="00841B56">
        <w:rPr>
          <w:rFonts w:ascii="Times New Roman" w:hAnsi="Times New Roman" w:cs="Times New Roman"/>
          <w:sz w:val="24"/>
          <w:szCs w:val="24"/>
        </w:rPr>
        <w:t xml:space="preserve">изучению  основ </w:t>
      </w:r>
      <w:r w:rsidR="00886A9C" w:rsidRPr="00841B56">
        <w:rPr>
          <w:rFonts w:ascii="Times New Roman" w:hAnsi="Times New Roman" w:cs="Times New Roman"/>
          <w:sz w:val="24"/>
          <w:szCs w:val="24"/>
        </w:rPr>
        <w:t xml:space="preserve"> </w:t>
      </w:r>
      <w:r w:rsidR="00BF0A96" w:rsidRPr="00841B56">
        <w:rPr>
          <w:rFonts w:ascii="Times New Roman" w:hAnsi="Times New Roman" w:cs="Times New Roman"/>
          <w:sz w:val="24"/>
          <w:szCs w:val="24"/>
        </w:rPr>
        <w:t xml:space="preserve">финансовой  грамотности  рекомендуется  использовать  как  традиционные, классические  формы  </w:t>
      </w:r>
      <w:r w:rsidR="00886A9C" w:rsidRPr="00841B56">
        <w:rPr>
          <w:rFonts w:ascii="Times New Roman" w:hAnsi="Times New Roman" w:cs="Times New Roman"/>
          <w:sz w:val="24"/>
          <w:szCs w:val="24"/>
        </w:rPr>
        <w:t>работы с дошкольниками</w:t>
      </w:r>
      <w:r w:rsidR="00BF0A96" w:rsidRPr="00841B56">
        <w:rPr>
          <w:rFonts w:ascii="Times New Roman" w:hAnsi="Times New Roman" w:cs="Times New Roman"/>
          <w:sz w:val="24"/>
          <w:szCs w:val="24"/>
        </w:rPr>
        <w:t>,  так  и современные</w:t>
      </w:r>
      <w:r w:rsidR="00841B56">
        <w:rPr>
          <w:rFonts w:ascii="Times New Roman" w:hAnsi="Times New Roman" w:cs="Times New Roman"/>
          <w:sz w:val="24"/>
          <w:szCs w:val="24"/>
        </w:rPr>
        <w:t>.</w:t>
      </w:r>
      <w:r w:rsidR="00886A9C" w:rsidRPr="00841B56">
        <w:rPr>
          <w:rFonts w:ascii="Times New Roman" w:hAnsi="Times New Roman" w:cs="Times New Roman"/>
          <w:sz w:val="24"/>
          <w:szCs w:val="24"/>
        </w:rPr>
        <w:t xml:space="preserve"> </w:t>
      </w:r>
    </w:p>
    <w:p w:rsidR="00050555" w:rsidRPr="00050555" w:rsidRDefault="00050555" w:rsidP="00841B56">
      <w:pPr>
        <w:pStyle w:val="a7"/>
        <w:jc w:val="both"/>
        <w:rPr>
          <w:rFonts w:ascii="Times New Roman" w:hAnsi="Times New Roman" w:cs="Times New Roman"/>
          <w:b/>
          <w:sz w:val="24"/>
          <w:szCs w:val="24"/>
        </w:rPr>
      </w:pPr>
      <w:r w:rsidRPr="00050555">
        <w:rPr>
          <w:rFonts w:ascii="Times New Roman" w:hAnsi="Times New Roman" w:cs="Times New Roman"/>
          <w:b/>
          <w:sz w:val="24"/>
          <w:szCs w:val="24"/>
        </w:rPr>
        <w:t>Традиционные</w:t>
      </w:r>
      <w:r>
        <w:rPr>
          <w:rFonts w:ascii="Times New Roman" w:hAnsi="Times New Roman" w:cs="Times New Roman"/>
          <w:b/>
          <w:sz w:val="24"/>
          <w:szCs w:val="24"/>
        </w:rPr>
        <w:t>:</w:t>
      </w:r>
    </w:p>
    <w:p w:rsidR="00BC47D3" w:rsidRPr="00C23414" w:rsidRDefault="00841B56" w:rsidP="00050555">
      <w:pPr>
        <w:pStyle w:val="a7"/>
        <w:numPr>
          <w:ilvl w:val="0"/>
          <w:numId w:val="31"/>
        </w:numPr>
        <w:jc w:val="both"/>
        <w:rPr>
          <w:rFonts w:ascii="Times New Roman" w:hAnsi="Times New Roman" w:cs="Times New Roman"/>
          <w:sz w:val="24"/>
          <w:szCs w:val="24"/>
        </w:rPr>
      </w:pPr>
      <w:r w:rsidRPr="00C23414">
        <w:rPr>
          <w:rFonts w:ascii="Times New Roman" w:hAnsi="Times New Roman" w:cs="Times New Roman"/>
          <w:sz w:val="24"/>
          <w:szCs w:val="24"/>
        </w:rPr>
        <w:t>И</w:t>
      </w:r>
      <w:r w:rsidR="00886A9C" w:rsidRPr="00C23414">
        <w:rPr>
          <w:rFonts w:ascii="Times New Roman" w:hAnsi="Times New Roman" w:cs="Times New Roman"/>
          <w:sz w:val="24"/>
          <w:szCs w:val="24"/>
        </w:rPr>
        <w:t>гра  (сюжетно-ролевая, сюжетно-дидактическая, настольно-печатная, словесная)</w:t>
      </w:r>
      <w:r w:rsidRPr="00C23414">
        <w:rPr>
          <w:rFonts w:ascii="Times New Roman" w:hAnsi="Times New Roman" w:cs="Times New Roman"/>
          <w:sz w:val="24"/>
          <w:szCs w:val="24"/>
        </w:rPr>
        <w:t xml:space="preserve"> - э</w:t>
      </w:r>
      <w:r w:rsidR="00886A9C" w:rsidRPr="00C23414">
        <w:rPr>
          <w:rFonts w:ascii="Times New Roman" w:hAnsi="Times New Roman" w:cs="Times New Roman"/>
          <w:sz w:val="24"/>
          <w:szCs w:val="24"/>
        </w:rPr>
        <w:t xml:space="preserve">то одна из самых предпочтительных форм для формирования </w:t>
      </w:r>
      <w:r w:rsidRPr="00C23414">
        <w:rPr>
          <w:rFonts w:ascii="Times New Roman" w:hAnsi="Times New Roman" w:cs="Times New Roman"/>
          <w:sz w:val="24"/>
          <w:szCs w:val="24"/>
        </w:rPr>
        <w:t>предпосылок</w:t>
      </w:r>
      <w:r w:rsidR="00886A9C" w:rsidRPr="00C23414">
        <w:rPr>
          <w:rFonts w:ascii="Times New Roman" w:hAnsi="Times New Roman" w:cs="Times New Roman"/>
          <w:sz w:val="24"/>
          <w:szCs w:val="24"/>
        </w:rPr>
        <w:t xml:space="preserve"> финансовой грамотности.  </w:t>
      </w:r>
      <w:r w:rsidR="00C23414" w:rsidRPr="00C23414">
        <w:rPr>
          <w:rFonts w:ascii="Times New Roman" w:hAnsi="Times New Roman" w:cs="Times New Roman"/>
          <w:sz w:val="24"/>
          <w:szCs w:val="24"/>
        </w:rPr>
        <w:t xml:space="preserve">Процесс обучения легко превратить в игру, понятную маленьким детям. </w:t>
      </w:r>
      <w:r w:rsidR="009F645C" w:rsidRPr="00C23414">
        <w:rPr>
          <w:rFonts w:ascii="Times New Roman" w:hAnsi="Times New Roman" w:cs="Times New Roman"/>
          <w:sz w:val="24"/>
          <w:szCs w:val="24"/>
        </w:rPr>
        <w:t>Тематика таких игр может быть  очень  разнообразной</w:t>
      </w:r>
      <w:r w:rsidR="00BC47D3" w:rsidRPr="00C23414">
        <w:rPr>
          <w:rFonts w:ascii="Times New Roman" w:hAnsi="Times New Roman" w:cs="Times New Roman"/>
          <w:sz w:val="24"/>
          <w:szCs w:val="24"/>
        </w:rPr>
        <w:t>.</w:t>
      </w:r>
    </w:p>
    <w:p w:rsidR="00050555" w:rsidRPr="00050555" w:rsidRDefault="00050555" w:rsidP="00050555">
      <w:pPr>
        <w:pStyle w:val="a7"/>
        <w:numPr>
          <w:ilvl w:val="0"/>
          <w:numId w:val="31"/>
        </w:numPr>
        <w:rPr>
          <w:rFonts w:ascii="Times New Roman" w:hAnsi="Times New Roman" w:cs="Times New Roman"/>
          <w:sz w:val="24"/>
          <w:szCs w:val="24"/>
        </w:rPr>
      </w:pPr>
      <w:r>
        <w:rPr>
          <w:rFonts w:ascii="Times New Roman" w:hAnsi="Times New Roman" w:cs="Times New Roman"/>
          <w:bCs/>
          <w:sz w:val="24"/>
          <w:szCs w:val="24"/>
        </w:rPr>
        <w:t>П</w:t>
      </w:r>
      <w:r w:rsidRPr="00050555">
        <w:rPr>
          <w:rFonts w:ascii="Times New Roman" w:hAnsi="Times New Roman" w:cs="Times New Roman"/>
          <w:bCs/>
          <w:sz w:val="24"/>
          <w:szCs w:val="24"/>
        </w:rPr>
        <w:t xml:space="preserve">росмотр мультипликационных и художественных фильмов </w:t>
      </w:r>
    </w:p>
    <w:p w:rsidR="00050555" w:rsidRPr="00050555" w:rsidRDefault="00050555" w:rsidP="00050555">
      <w:pPr>
        <w:pStyle w:val="a7"/>
        <w:numPr>
          <w:ilvl w:val="0"/>
          <w:numId w:val="31"/>
        </w:numPr>
        <w:jc w:val="both"/>
        <w:rPr>
          <w:rFonts w:ascii="Times New Roman" w:hAnsi="Times New Roman" w:cs="Times New Roman"/>
          <w:sz w:val="24"/>
          <w:szCs w:val="24"/>
        </w:rPr>
      </w:pPr>
      <w:r>
        <w:rPr>
          <w:rFonts w:ascii="Times New Roman" w:hAnsi="Times New Roman" w:cs="Times New Roman"/>
          <w:sz w:val="24"/>
          <w:szCs w:val="24"/>
        </w:rPr>
        <w:t>Ч</w:t>
      </w:r>
      <w:r w:rsidRPr="00841B56">
        <w:rPr>
          <w:rFonts w:ascii="Times New Roman" w:hAnsi="Times New Roman" w:cs="Times New Roman"/>
          <w:sz w:val="24"/>
          <w:szCs w:val="24"/>
        </w:rPr>
        <w:t>тение  (художественная  литература: сказки,   поговорки, пословицы), художественные приемы (загадки)</w:t>
      </w:r>
    </w:p>
    <w:p w:rsidR="00886A9C" w:rsidRPr="00841B56" w:rsidRDefault="00050555" w:rsidP="00050555">
      <w:pPr>
        <w:pStyle w:val="a7"/>
        <w:numPr>
          <w:ilvl w:val="0"/>
          <w:numId w:val="31"/>
        </w:numPr>
        <w:jc w:val="both"/>
        <w:rPr>
          <w:rFonts w:ascii="Times New Roman" w:hAnsi="Times New Roman" w:cs="Times New Roman"/>
          <w:sz w:val="24"/>
          <w:szCs w:val="24"/>
        </w:rPr>
      </w:pPr>
      <w:r>
        <w:rPr>
          <w:rFonts w:ascii="Times New Roman" w:hAnsi="Times New Roman" w:cs="Times New Roman"/>
          <w:sz w:val="24"/>
          <w:szCs w:val="24"/>
        </w:rPr>
        <w:t>Беседы-обсуждения</w:t>
      </w:r>
      <w:r w:rsidR="00886A9C" w:rsidRPr="00841B56">
        <w:rPr>
          <w:rFonts w:ascii="Times New Roman" w:hAnsi="Times New Roman" w:cs="Times New Roman"/>
          <w:sz w:val="24"/>
          <w:szCs w:val="24"/>
        </w:rPr>
        <w:t xml:space="preserve">  </w:t>
      </w:r>
    </w:p>
    <w:p w:rsidR="00050555" w:rsidRPr="00841B56" w:rsidRDefault="00050555" w:rsidP="00050555">
      <w:pPr>
        <w:pStyle w:val="a7"/>
        <w:numPr>
          <w:ilvl w:val="0"/>
          <w:numId w:val="31"/>
        </w:numPr>
        <w:jc w:val="both"/>
        <w:rPr>
          <w:rFonts w:ascii="Times New Roman" w:hAnsi="Times New Roman" w:cs="Times New Roman"/>
          <w:sz w:val="24"/>
          <w:szCs w:val="24"/>
        </w:rPr>
      </w:pPr>
      <w:r>
        <w:rPr>
          <w:rFonts w:ascii="Times New Roman" w:hAnsi="Times New Roman" w:cs="Times New Roman"/>
          <w:sz w:val="24"/>
          <w:szCs w:val="24"/>
        </w:rPr>
        <w:t>В</w:t>
      </w:r>
      <w:r w:rsidRPr="00841B56">
        <w:rPr>
          <w:rFonts w:ascii="Times New Roman" w:hAnsi="Times New Roman" w:cs="Times New Roman"/>
          <w:sz w:val="24"/>
          <w:szCs w:val="24"/>
        </w:rPr>
        <w:t>икторины  и  конкурсы,  театрализованные  постановки  можно  рассматривать  как  своеобразные  формы познавательной  деятельности  с  использованием  информационно-развлекательного содержания.</w:t>
      </w:r>
    </w:p>
    <w:p w:rsidR="00886A9C" w:rsidRPr="00841B56" w:rsidRDefault="00050555" w:rsidP="00050555">
      <w:pPr>
        <w:pStyle w:val="a7"/>
        <w:numPr>
          <w:ilvl w:val="0"/>
          <w:numId w:val="31"/>
        </w:numPr>
        <w:jc w:val="both"/>
        <w:rPr>
          <w:rFonts w:ascii="Times New Roman" w:hAnsi="Times New Roman" w:cs="Times New Roman"/>
          <w:sz w:val="24"/>
          <w:szCs w:val="24"/>
        </w:rPr>
      </w:pPr>
      <w:r>
        <w:rPr>
          <w:rFonts w:ascii="Times New Roman" w:hAnsi="Times New Roman" w:cs="Times New Roman"/>
          <w:sz w:val="24"/>
          <w:szCs w:val="24"/>
        </w:rPr>
        <w:t>Э</w:t>
      </w:r>
      <w:r w:rsidR="00886A9C" w:rsidRPr="00841B56">
        <w:rPr>
          <w:rFonts w:ascii="Times New Roman" w:hAnsi="Times New Roman" w:cs="Times New Roman"/>
          <w:sz w:val="24"/>
          <w:szCs w:val="24"/>
        </w:rPr>
        <w:t>кскурсии</w:t>
      </w:r>
      <w:r w:rsidR="009F645C" w:rsidRPr="00841B56">
        <w:rPr>
          <w:rFonts w:ascii="Times New Roman" w:hAnsi="Times New Roman" w:cs="Times New Roman"/>
          <w:sz w:val="24"/>
          <w:szCs w:val="24"/>
        </w:rPr>
        <w:t xml:space="preserve"> в магазин, банк</w:t>
      </w:r>
      <w:r w:rsidR="00886A9C" w:rsidRPr="00841B56">
        <w:rPr>
          <w:rFonts w:ascii="Times New Roman" w:hAnsi="Times New Roman" w:cs="Times New Roman"/>
          <w:sz w:val="24"/>
          <w:szCs w:val="24"/>
        </w:rPr>
        <w:t xml:space="preserve">,  наблюдения  </w:t>
      </w:r>
      <w:r w:rsidR="009F645C" w:rsidRPr="00841B56">
        <w:rPr>
          <w:rFonts w:ascii="Times New Roman" w:hAnsi="Times New Roman" w:cs="Times New Roman"/>
          <w:sz w:val="24"/>
          <w:szCs w:val="24"/>
        </w:rPr>
        <w:t>за трудом взрослых</w:t>
      </w:r>
    </w:p>
    <w:p w:rsidR="00886A9C" w:rsidRPr="00841B56" w:rsidRDefault="00886A9C" w:rsidP="00841B56">
      <w:pPr>
        <w:pStyle w:val="a7"/>
        <w:jc w:val="both"/>
        <w:rPr>
          <w:rFonts w:ascii="Times New Roman" w:hAnsi="Times New Roman" w:cs="Times New Roman"/>
          <w:b/>
          <w:sz w:val="24"/>
          <w:szCs w:val="24"/>
        </w:rPr>
      </w:pPr>
      <w:r w:rsidRPr="00841B56">
        <w:rPr>
          <w:rFonts w:ascii="Times New Roman" w:hAnsi="Times New Roman" w:cs="Times New Roman"/>
          <w:b/>
          <w:sz w:val="24"/>
          <w:szCs w:val="24"/>
        </w:rPr>
        <w:t>Современные:</w:t>
      </w:r>
    </w:p>
    <w:p w:rsidR="00886A9C" w:rsidRPr="00841B56" w:rsidRDefault="00886A9C" w:rsidP="00FF557F">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lastRenderedPageBreak/>
        <w:t xml:space="preserve">проектная  деятельность,  </w:t>
      </w:r>
      <w:r w:rsidR="009F645C" w:rsidRPr="00841B56">
        <w:rPr>
          <w:rFonts w:ascii="Times New Roman" w:hAnsi="Times New Roman" w:cs="Times New Roman"/>
          <w:sz w:val="24"/>
          <w:szCs w:val="24"/>
        </w:rPr>
        <w:t>позволяет  детям  самостоятельно  или  совместно с  взрослыми  открывать  новый  практический  опыт,  добывать  его экспериментальным,  поисковым  путем,  анализировать  его  и  преобразовывать.</w:t>
      </w:r>
    </w:p>
    <w:p w:rsidR="00886A9C" w:rsidRPr="00841B56" w:rsidRDefault="00886A9C" w:rsidP="00FF557F">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t xml:space="preserve">ситуационные  задачи, </w:t>
      </w:r>
      <w:r w:rsidR="009F645C" w:rsidRPr="00841B56">
        <w:rPr>
          <w:rFonts w:ascii="Times New Roman" w:hAnsi="Times New Roman" w:cs="Times New Roman"/>
          <w:sz w:val="24"/>
          <w:szCs w:val="24"/>
        </w:rPr>
        <w:t>–  обучение  на  примере  разбора  конкретной ситуации.  Эта  технология  лучше  других  методов  учит  решать  возникающие проблемы  с  учетом  конкретных  условий  и  фактической  финансовой  информации.</w:t>
      </w:r>
    </w:p>
    <w:p w:rsidR="00886A9C" w:rsidRPr="00841B56" w:rsidRDefault="00886A9C" w:rsidP="00FF557F">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t xml:space="preserve">мастерские, </w:t>
      </w:r>
      <w:r w:rsidR="009F645C" w:rsidRPr="00841B56">
        <w:rPr>
          <w:rFonts w:ascii="Times New Roman" w:hAnsi="Times New Roman" w:cs="Times New Roman"/>
          <w:sz w:val="24"/>
          <w:szCs w:val="24"/>
        </w:rPr>
        <w:t>в первую очередь является формой организации продуктивной деятельности</w:t>
      </w:r>
      <w:r w:rsidR="00C23414">
        <w:rPr>
          <w:rFonts w:ascii="Times New Roman" w:hAnsi="Times New Roman" w:cs="Times New Roman"/>
          <w:sz w:val="24"/>
          <w:szCs w:val="24"/>
        </w:rPr>
        <w:t>.</w:t>
      </w:r>
      <w:r w:rsidR="009F645C" w:rsidRPr="00841B56">
        <w:rPr>
          <w:rFonts w:ascii="Times New Roman" w:hAnsi="Times New Roman" w:cs="Times New Roman"/>
          <w:sz w:val="24"/>
          <w:szCs w:val="24"/>
        </w:rPr>
        <w:t xml:space="preserve"> Такая работа может стать более эффективной,  если привлекать  к участию</w:t>
      </w:r>
      <w:r w:rsidR="00050555">
        <w:rPr>
          <w:rFonts w:ascii="Times New Roman" w:hAnsi="Times New Roman" w:cs="Times New Roman"/>
          <w:sz w:val="24"/>
          <w:szCs w:val="24"/>
        </w:rPr>
        <w:t xml:space="preserve"> </w:t>
      </w:r>
      <w:r w:rsidR="009F645C" w:rsidRPr="00841B56">
        <w:rPr>
          <w:rFonts w:ascii="Times New Roman" w:hAnsi="Times New Roman" w:cs="Times New Roman"/>
          <w:sz w:val="24"/>
          <w:szCs w:val="24"/>
        </w:rPr>
        <w:t>в ней родителей.</w:t>
      </w:r>
    </w:p>
    <w:p w:rsidR="00055F57" w:rsidRPr="00841B56" w:rsidRDefault="00055F57" w:rsidP="00FF557F">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t>Теория решения изобретательских задач (ТРИЗ).  Умелое использование воспитателем  приемов  и  методов  данной  технологии  позволяет  развить у  дошкольников  творческое  воображение,  диалектическое  мышление,  учит  их мыслить системно  с пониманием происходящих процессов.</w:t>
      </w:r>
    </w:p>
    <w:p w:rsidR="00055F57" w:rsidRPr="00841B56" w:rsidRDefault="00055F57" w:rsidP="00FF557F">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t>Моделирование.  Одним  из  наиболее  перспективных  методов  освоения финансовой  грамотности  является  моделирование,  поскольку  мышление  старшего дошкольника  отличается  предметной  образностью  и  наглядной  конкретностью.</w:t>
      </w:r>
    </w:p>
    <w:p w:rsidR="00FF557F" w:rsidRPr="009B6329" w:rsidRDefault="00055F57" w:rsidP="00841B56">
      <w:pPr>
        <w:pStyle w:val="a7"/>
        <w:numPr>
          <w:ilvl w:val="0"/>
          <w:numId w:val="32"/>
        </w:numPr>
        <w:jc w:val="both"/>
        <w:rPr>
          <w:rFonts w:ascii="Times New Roman" w:hAnsi="Times New Roman" w:cs="Times New Roman"/>
          <w:sz w:val="24"/>
          <w:szCs w:val="24"/>
        </w:rPr>
      </w:pPr>
      <w:r w:rsidRPr="00841B56">
        <w:rPr>
          <w:rFonts w:ascii="Times New Roman" w:hAnsi="Times New Roman" w:cs="Times New Roman"/>
          <w:sz w:val="24"/>
          <w:szCs w:val="24"/>
        </w:rPr>
        <w:t>Технология «Клубный час»</w:t>
      </w:r>
      <w:r w:rsidR="00C23414">
        <w:rPr>
          <w:rFonts w:ascii="Times New Roman" w:hAnsi="Times New Roman" w:cs="Times New Roman"/>
          <w:sz w:val="24"/>
          <w:szCs w:val="24"/>
        </w:rPr>
        <w:t>.</w:t>
      </w:r>
    </w:p>
    <w:p w:rsidR="00FF557F" w:rsidRDefault="00FF557F" w:rsidP="00C23414">
      <w:pPr>
        <w:pStyle w:val="a7"/>
        <w:ind w:firstLine="360"/>
        <w:jc w:val="both"/>
        <w:rPr>
          <w:rFonts w:ascii="Times New Roman" w:hAnsi="Times New Roman" w:cs="Times New Roman"/>
          <w:sz w:val="24"/>
          <w:szCs w:val="24"/>
        </w:rPr>
      </w:pPr>
      <w:r>
        <w:rPr>
          <w:rFonts w:ascii="Times New Roman" w:hAnsi="Times New Roman" w:cs="Times New Roman"/>
          <w:sz w:val="24"/>
          <w:szCs w:val="24"/>
        </w:rPr>
        <w:t xml:space="preserve">Формы и методы могут быть различными. </w:t>
      </w:r>
      <w:proofErr w:type="gramStart"/>
      <w:r w:rsidR="005B5BBB" w:rsidRPr="00841B56">
        <w:rPr>
          <w:rFonts w:ascii="Times New Roman" w:hAnsi="Times New Roman" w:cs="Times New Roman"/>
          <w:sz w:val="24"/>
          <w:szCs w:val="24"/>
        </w:rPr>
        <w:t>Самое</w:t>
      </w:r>
      <w:proofErr w:type="gramEnd"/>
      <w:r w:rsidR="005B5BBB" w:rsidRPr="00841B56">
        <w:rPr>
          <w:rFonts w:ascii="Times New Roman" w:hAnsi="Times New Roman" w:cs="Times New Roman"/>
          <w:sz w:val="24"/>
          <w:szCs w:val="24"/>
        </w:rPr>
        <w:t xml:space="preserve"> важное  –  рассказывать детям о непростом экономическом мире на  понятном  ему  языке.  </w:t>
      </w:r>
    </w:p>
    <w:p w:rsidR="00C40A85" w:rsidRDefault="00C40A85" w:rsidP="009B6329">
      <w:pPr>
        <w:pStyle w:val="a7"/>
        <w:ind w:firstLine="360"/>
        <w:jc w:val="both"/>
        <w:rPr>
          <w:rFonts w:ascii="Times New Roman" w:hAnsi="Times New Roman" w:cs="Times New Roman"/>
          <w:sz w:val="24"/>
          <w:szCs w:val="24"/>
        </w:rPr>
      </w:pPr>
    </w:p>
    <w:p w:rsidR="009B6329" w:rsidRDefault="009C1A82" w:rsidP="009B6329">
      <w:pPr>
        <w:pStyle w:val="a7"/>
        <w:ind w:firstLine="360"/>
        <w:jc w:val="both"/>
        <w:rPr>
          <w:rFonts w:ascii="Times New Roman" w:hAnsi="Times New Roman" w:cs="Times New Roman"/>
          <w:sz w:val="24"/>
          <w:szCs w:val="24"/>
        </w:rPr>
      </w:pPr>
      <w:r>
        <w:rPr>
          <w:rFonts w:ascii="Times New Roman" w:hAnsi="Times New Roman" w:cs="Times New Roman"/>
          <w:sz w:val="24"/>
          <w:szCs w:val="24"/>
        </w:rPr>
        <w:t>Здесь следует отметить: о</w:t>
      </w:r>
      <w:r w:rsidR="00216490" w:rsidRPr="00841B56">
        <w:rPr>
          <w:rFonts w:ascii="Times New Roman" w:hAnsi="Times New Roman" w:cs="Times New Roman"/>
          <w:sz w:val="24"/>
          <w:szCs w:val="24"/>
        </w:rPr>
        <w:t xml:space="preserve">бразовательная деятельность по направлению ранней финансовой грамотности может </w:t>
      </w:r>
      <w:r w:rsidR="009B6329">
        <w:rPr>
          <w:rFonts w:ascii="Times New Roman" w:hAnsi="Times New Roman" w:cs="Times New Roman"/>
          <w:sz w:val="24"/>
          <w:szCs w:val="24"/>
        </w:rPr>
        <w:t xml:space="preserve">быть </w:t>
      </w:r>
      <w:r w:rsidR="00C23414">
        <w:rPr>
          <w:rFonts w:ascii="Times New Roman" w:hAnsi="Times New Roman" w:cs="Times New Roman"/>
          <w:sz w:val="24"/>
          <w:szCs w:val="24"/>
        </w:rPr>
        <w:t>организована</w:t>
      </w:r>
      <w:r w:rsidR="009B6329">
        <w:rPr>
          <w:rFonts w:ascii="Times New Roman" w:hAnsi="Times New Roman" w:cs="Times New Roman"/>
          <w:sz w:val="24"/>
          <w:szCs w:val="24"/>
        </w:rPr>
        <w:t xml:space="preserve"> </w:t>
      </w:r>
      <w:r w:rsidR="00216490" w:rsidRPr="00841B56">
        <w:rPr>
          <w:rFonts w:ascii="Times New Roman" w:hAnsi="Times New Roman" w:cs="Times New Roman"/>
          <w:sz w:val="24"/>
          <w:szCs w:val="24"/>
        </w:rPr>
        <w:t xml:space="preserve">не только в форме </w:t>
      </w:r>
      <w:r w:rsidR="00C23414" w:rsidRPr="00841B56">
        <w:rPr>
          <w:rFonts w:ascii="Times New Roman" w:hAnsi="Times New Roman" w:cs="Times New Roman"/>
          <w:sz w:val="24"/>
          <w:szCs w:val="24"/>
        </w:rPr>
        <w:t>неп</w:t>
      </w:r>
      <w:r w:rsidR="00C23414">
        <w:rPr>
          <w:rFonts w:ascii="Times New Roman" w:hAnsi="Times New Roman" w:cs="Times New Roman"/>
          <w:sz w:val="24"/>
          <w:szCs w:val="24"/>
        </w:rPr>
        <w:t>рерывной</w:t>
      </w:r>
      <w:r w:rsidR="00216490" w:rsidRPr="00841B56">
        <w:rPr>
          <w:rFonts w:ascii="Times New Roman" w:hAnsi="Times New Roman" w:cs="Times New Roman"/>
          <w:sz w:val="24"/>
          <w:szCs w:val="24"/>
        </w:rPr>
        <w:t xml:space="preserve"> образовательной и совместной образовательной деятельности, но и продолжаться в самостоятельной деятельности дошкольников в специально организованной развивающей среде.</w:t>
      </w:r>
    </w:p>
    <w:p w:rsidR="009B6329" w:rsidRPr="009B6329" w:rsidRDefault="009B6329" w:rsidP="009B6329">
      <w:pPr>
        <w:pStyle w:val="a7"/>
        <w:ind w:firstLine="360"/>
        <w:jc w:val="both"/>
        <w:rPr>
          <w:rFonts w:ascii="Times New Roman" w:hAnsi="Times New Roman" w:cs="Times New Roman"/>
          <w:sz w:val="24"/>
          <w:szCs w:val="24"/>
        </w:rPr>
      </w:pPr>
    </w:p>
    <w:p w:rsidR="009B6329" w:rsidRPr="008477E6" w:rsidRDefault="00C23414" w:rsidP="009B6329">
      <w:pPr>
        <w:pStyle w:val="a7"/>
        <w:jc w:val="center"/>
        <w:rPr>
          <w:rFonts w:ascii="Times New Roman" w:hAnsi="Times New Roman" w:cs="Times New Roman"/>
          <w:b/>
          <w:sz w:val="24"/>
          <w:szCs w:val="24"/>
        </w:rPr>
      </w:pPr>
      <w:r>
        <w:rPr>
          <w:rFonts w:ascii="Times New Roman" w:hAnsi="Times New Roman" w:cs="Times New Roman"/>
          <w:b/>
          <w:color w:val="FF0000"/>
          <w:sz w:val="24"/>
          <w:szCs w:val="24"/>
        </w:rPr>
        <w:t>СЛАЙД</w:t>
      </w:r>
      <w:r w:rsidRPr="008477E6">
        <w:rPr>
          <w:rFonts w:ascii="Times New Roman" w:hAnsi="Times New Roman" w:cs="Times New Roman"/>
          <w:b/>
          <w:sz w:val="24"/>
          <w:szCs w:val="24"/>
        </w:rPr>
        <w:t xml:space="preserve"> </w:t>
      </w:r>
      <w:r w:rsidR="009B6329" w:rsidRPr="008477E6">
        <w:rPr>
          <w:rFonts w:ascii="Times New Roman" w:hAnsi="Times New Roman" w:cs="Times New Roman"/>
          <w:b/>
          <w:sz w:val="24"/>
          <w:szCs w:val="24"/>
        </w:rPr>
        <w:t>Примерные в</w:t>
      </w:r>
      <w:r w:rsidR="00304BBC" w:rsidRPr="008477E6">
        <w:rPr>
          <w:rFonts w:ascii="Times New Roman" w:hAnsi="Times New Roman" w:cs="Times New Roman"/>
          <w:b/>
          <w:sz w:val="24"/>
          <w:szCs w:val="24"/>
        </w:rPr>
        <w:t xml:space="preserve">арианты объектов РППС </w:t>
      </w:r>
      <w:r w:rsidR="009B6329" w:rsidRPr="008477E6">
        <w:rPr>
          <w:rFonts w:ascii="Times New Roman" w:hAnsi="Times New Roman" w:cs="Times New Roman"/>
          <w:b/>
          <w:sz w:val="24"/>
          <w:szCs w:val="24"/>
        </w:rPr>
        <w:t>по приобщению</w:t>
      </w:r>
    </w:p>
    <w:p w:rsidR="009B6329" w:rsidRPr="009635E3" w:rsidRDefault="009B6329" w:rsidP="009635E3">
      <w:pPr>
        <w:pStyle w:val="a7"/>
        <w:jc w:val="center"/>
        <w:rPr>
          <w:rFonts w:ascii="Times New Roman" w:hAnsi="Times New Roman" w:cs="Times New Roman"/>
          <w:b/>
          <w:sz w:val="24"/>
          <w:szCs w:val="24"/>
        </w:rPr>
      </w:pPr>
      <w:r w:rsidRPr="008477E6">
        <w:rPr>
          <w:rFonts w:ascii="Times New Roman" w:hAnsi="Times New Roman" w:cs="Times New Roman"/>
          <w:b/>
          <w:sz w:val="24"/>
          <w:szCs w:val="24"/>
        </w:rPr>
        <w:t xml:space="preserve">к </w:t>
      </w:r>
      <w:r w:rsidR="00304BBC" w:rsidRPr="008477E6">
        <w:rPr>
          <w:rFonts w:ascii="Times New Roman" w:hAnsi="Times New Roman" w:cs="Times New Roman"/>
          <w:b/>
          <w:sz w:val="24"/>
          <w:szCs w:val="24"/>
        </w:rPr>
        <w:t>финансовой грамотности</w:t>
      </w:r>
    </w:p>
    <w:p w:rsidR="009B6329" w:rsidRPr="009B6329" w:rsidRDefault="009B6329"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Атрибуты для сюжетно-ролевых игр (банкомат, терминал, кассы</w:t>
      </w:r>
      <w:r>
        <w:rPr>
          <w:rFonts w:ascii="Times New Roman" w:hAnsi="Times New Roman" w:cs="Times New Roman"/>
          <w:sz w:val="24"/>
          <w:szCs w:val="24"/>
        </w:rPr>
        <w:t>,</w:t>
      </w:r>
      <w:r w:rsidRPr="009B6329">
        <w:rPr>
          <w:rFonts w:ascii="Times New Roman" w:hAnsi="Times New Roman" w:cs="Times New Roman"/>
          <w:sz w:val="24"/>
          <w:szCs w:val="24"/>
        </w:rPr>
        <w:t xml:space="preserve"> банковские карты, ненастоящие деньги и </w:t>
      </w:r>
      <w:proofErr w:type="spellStart"/>
      <w:r w:rsidRPr="009B6329">
        <w:rPr>
          <w:rFonts w:ascii="Times New Roman" w:hAnsi="Times New Roman" w:cs="Times New Roman"/>
          <w:sz w:val="24"/>
          <w:szCs w:val="24"/>
        </w:rPr>
        <w:t>т</w:t>
      </w:r>
      <w:proofErr w:type="gramStart"/>
      <w:r w:rsidRPr="009B6329">
        <w:rPr>
          <w:rFonts w:ascii="Times New Roman" w:hAnsi="Times New Roman" w:cs="Times New Roman"/>
          <w:sz w:val="24"/>
          <w:szCs w:val="24"/>
        </w:rPr>
        <w:t>.д</w:t>
      </w:r>
      <w:proofErr w:type="spellEnd"/>
      <w:proofErr w:type="gramEnd"/>
      <w:r w:rsidRPr="009B6329">
        <w:rPr>
          <w:rFonts w:ascii="Times New Roman" w:hAnsi="Times New Roman" w:cs="Times New Roman"/>
          <w:sz w:val="24"/>
          <w:szCs w:val="24"/>
        </w:rPr>
        <w:t xml:space="preserve">) </w:t>
      </w:r>
    </w:p>
    <w:p w:rsidR="00A05D62" w:rsidRPr="009B6329" w:rsidRDefault="00A05D62"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Устаревшие деньги (металлические и бумажные)</w:t>
      </w:r>
    </w:p>
    <w:p w:rsidR="00304BBC" w:rsidRPr="009B6329"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Деньги, нарисованные детьми</w:t>
      </w:r>
      <w:r w:rsidR="00A05D62" w:rsidRPr="009B6329">
        <w:rPr>
          <w:rFonts w:ascii="Times New Roman" w:hAnsi="Times New Roman" w:cs="Times New Roman"/>
          <w:sz w:val="24"/>
          <w:szCs w:val="24"/>
        </w:rPr>
        <w:t xml:space="preserve"> </w:t>
      </w:r>
    </w:p>
    <w:p w:rsidR="00304BBC" w:rsidRPr="009B6329"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Картотека загадок</w:t>
      </w:r>
    </w:p>
    <w:p w:rsidR="00304BBC" w:rsidRPr="009B6329"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Книги художественные и научно-популярные, комиксы</w:t>
      </w:r>
    </w:p>
    <w:p w:rsidR="00304BBC" w:rsidRPr="009B6329" w:rsidRDefault="00A05D62"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Альбом пословиц и поговорок</w:t>
      </w:r>
      <w:r w:rsidR="00304BBC" w:rsidRPr="009B6329">
        <w:rPr>
          <w:rFonts w:ascii="Times New Roman" w:hAnsi="Times New Roman" w:cs="Times New Roman"/>
          <w:sz w:val="24"/>
          <w:szCs w:val="24"/>
        </w:rPr>
        <w:t xml:space="preserve"> в картинках</w:t>
      </w:r>
    </w:p>
    <w:p w:rsidR="00304BBC" w:rsidRPr="009B6329" w:rsidRDefault="00304BBC" w:rsidP="009B6329">
      <w:pPr>
        <w:pStyle w:val="a7"/>
        <w:jc w:val="both"/>
        <w:rPr>
          <w:rFonts w:ascii="Times New Roman" w:hAnsi="Times New Roman" w:cs="Times New Roman"/>
          <w:sz w:val="24"/>
          <w:szCs w:val="24"/>
        </w:rPr>
      </w:pPr>
      <w:proofErr w:type="spellStart"/>
      <w:r w:rsidRPr="009B6329">
        <w:rPr>
          <w:rFonts w:ascii="Times New Roman" w:hAnsi="Times New Roman" w:cs="Times New Roman"/>
          <w:sz w:val="24"/>
          <w:szCs w:val="24"/>
        </w:rPr>
        <w:t>Медиатека</w:t>
      </w:r>
      <w:proofErr w:type="spellEnd"/>
      <w:r w:rsidRPr="009B6329">
        <w:rPr>
          <w:rFonts w:ascii="Times New Roman" w:hAnsi="Times New Roman" w:cs="Times New Roman"/>
          <w:sz w:val="24"/>
          <w:szCs w:val="24"/>
        </w:rPr>
        <w:t xml:space="preserve"> презентаций</w:t>
      </w:r>
    </w:p>
    <w:p w:rsidR="00304BBC" w:rsidRPr="009B6329" w:rsidRDefault="00304BBC" w:rsidP="009B6329">
      <w:pPr>
        <w:pStyle w:val="a7"/>
        <w:jc w:val="both"/>
        <w:rPr>
          <w:rFonts w:ascii="Times New Roman" w:hAnsi="Times New Roman" w:cs="Times New Roman"/>
          <w:sz w:val="24"/>
          <w:szCs w:val="24"/>
        </w:rPr>
      </w:pPr>
      <w:proofErr w:type="spellStart"/>
      <w:r w:rsidRPr="009B6329">
        <w:rPr>
          <w:rFonts w:ascii="Times New Roman" w:hAnsi="Times New Roman" w:cs="Times New Roman"/>
          <w:sz w:val="24"/>
          <w:szCs w:val="24"/>
        </w:rPr>
        <w:t>Медиатека</w:t>
      </w:r>
      <w:proofErr w:type="spellEnd"/>
      <w:r w:rsidRPr="009B6329">
        <w:rPr>
          <w:rFonts w:ascii="Times New Roman" w:hAnsi="Times New Roman" w:cs="Times New Roman"/>
          <w:sz w:val="24"/>
          <w:szCs w:val="24"/>
        </w:rPr>
        <w:t xml:space="preserve"> интерактивных игр</w:t>
      </w:r>
    </w:p>
    <w:p w:rsidR="00304BBC" w:rsidRPr="009B6329" w:rsidRDefault="00304BBC" w:rsidP="009B6329">
      <w:pPr>
        <w:pStyle w:val="a7"/>
        <w:jc w:val="both"/>
        <w:rPr>
          <w:rFonts w:ascii="Times New Roman" w:hAnsi="Times New Roman" w:cs="Times New Roman"/>
          <w:sz w:val="24"/>
          <w:szCs w:val="24"/>
        </w:rPr>
      </w:pPr>
      <w:proofErr w:type="spellStart"/>
      <w:r w:rsidRPr="009B6329">
        <w:rPr>
          <w:rFonts w:ascii="Times New Roman" w:hAnsi="Times New Roman" w:cs="Times New Roman"/>
          <w:sz w:val="24"/>
          <w:szCs w:val="24"/>
        </w:rPr>
        <w:t>Медиатека</w:t>
      </w:r>
      <w:proofErr w:type="spellEnd"/>
      <w:r w:rsidRPr="009B6329">
        <w:rPr>
          <w:rFonts w:ascii="Times New Roman" w:hAnsi="Times New Roman" w:cs="Times New Roman"/>
          <w:sz w:val="24"/>
          <w:szCs w:val="24"/>
        </w:rPr>
        <w:t xml:space="preserve"> мультфильмов</w:t>
      </w:r>
    </w:p>
    <w:p w:rsidR="00A05D62" w:rsidRPr="009B6329" w:rsidRDefault="00A05D62"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Тематические альбомы о профессиях взрослых</w:t>
      </w:r>
    </w:p>
    <w:p w:rsidR="00A05D62" w:rsidRPr="009B6329" w:rsidRDefault="00A05D62"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Тематические альбомы «Эволюция денег», "Профессии взрослых"</w:t>
      </w:r>
    </w:p>
    <w:p w:rsidR="00304BBC" w:rsidRPr="009B6329"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Дидактические игры</w:t>
      </w:r>
    </w:p>
    <w:p w:rsidR="00304BBC" w:rsidRPr="009B6329"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Кроссворды</w:t>
      </w:r>
      <w:r w:rsidR="00A05D62" w:rsidRPr="009B6329">
        <w:rPr>
          <w:rFonts w:ascii="Times New Roman" w:hAnsi="Times New Roman" w:cs="Times New Roman"/>
          <w:sz w:val="24"/>
          <w:szCs w:val="24"/>
        </w:rPr>
        <w:t>, р</w:t>
      </w:r>
      <w:r w:rsidRPr="009B6329">
        <w:rPr>
          <w:rFonts w:ascii="Times New Roman" w:hAnsi="Times New Roman" w:cs="Times New Roman"/>
          <w:sz w:val="24"/>
          <w:szCs w:val="24"/>
        </w:rPr>
        <w:t>ебусы</w:t>
      </w:r>
      <w:r w:rsidR="00A05D62" w:rsidRPr="009B6329">
        <w:rPr>
          <w:rFonts w:ascii="Times New Roman" w:hAnsi="Times New Roman" w:cs="Times New Roman"/>
          <w:sz w:val="24"/>
          <w:szCs w:val="24"/>
        </w:rPr>
        <w:t>, л</w:t>
      </w:r>
      <w:r w:rsidRPr="009B6329">
        <w:rPr>
          <w:rFonts w:ascii="Times New Roman" w:hAnsi="Times New Roman" w:cs="Times New Roman"/>
          <w:sz w:val="24"/>
          <w:szCs w:val="24"/>
        </w:rPr>
        <w:t>абиринты тематические</w:t>
      </w:r>
    </w:p>
    <w:p w:rsidR="0017750C" w:rsidRDefault="00304BBC"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Игры-путешествия</w:t>
      </w:r>
    </w:p>
    <w:p w:rsidR="009635E3" w:rsidRPr="009B6329" w:rsidRDefault="009635E3" w:rsidP="009B6329">
      <w:pPr>
        <w:pStyle w:val="a7"/>
        <w:jc w:val="both"/>
        <w:rPr>
          <w:rFonts w:ascii="Times New Roman" w:hAnsi="Times New Roman" w:cs="Times New Roman"/>
          <w:sz w:val="24"/>
          <w:szCs w:val="24"/>
        </w:rPr>
      </w:pPr>
    </w:p>
    <w:p w:rsidR="00072A90" w:rsidRPr="00072A90" w:rsidRDefault="009C1A82" w:rsidP="00072A90">
      <w:pPr>
        <w:pStyle w:val="a7"/>
        <w:ind w:firstLine="708"/>
        <w:jc w:val="both"/>
        <w:rPr>
          <w:rFonts w:ascii="Times New Roman" w:hAnsi="Times New Roman" w:cs="Times New Roman"/>
          <w:sz w:val="24"/>
          <w:szCs w:val="24"/>
        </w:rPr>
      </w:pPr>
      <w:r>
        <w:rPr>
          <w:rFonts w:ascii="Times New Roman" w:hAnsi="Times New Roman" w:cs="Times New Roman"/>
          <w:sz w:val="24"/>
          <w:szCs w:val="24"/>
        </w:rPr>
        <w:t>Ну и конечно р</w:t>
      </w:r>
      <w:r w:rsidR="00072A90" w:rsidRPr="00072A90">
        <w:rPr>
          <w:rFonts w:ascii="Times New Roman" w:hAnsi="Times New Roman" w:cs="Times New Roman"/>
          <w:sz w:val="24"/>
          <w:szCs w:val="24"/>
        </w:rPr>
        <w:t>абота по экономическому воспитанию дошкольников невозможна без участия родителей, их заинтересованности, понимания важности проблемы.  Семья – реальная экономическая среда, в которой живет ребенок, где он постоянно включается в реальные жизненные ситуации: сталкивается с настоящими деньгами, рекламой, ходит с родителями в магазин, участвует в процессах купли-продажи и т.п.</w:t>
      </w:r>
    </w:p>
    <w:p w:rsidR="00072A90" w:rsidRPr="00072A90" w:rsidRDefault="00072A90" w:rsidP="00072A90">
      <w:pPr>
        <w:pStyle w:val="a7"/>
        <w:ind w:firstLine="708"/>
        <w:jc w:val="both"/>
        <w:rPr>
          <w:rFonts w:ascii="Times New Roman" w:hAnsi="Times New Roman" w:cs="Times New Roman"/>
          <w:sz w:val="24"/>
          <w:szCs w:val="24"/>
        </w:rPr>
      </w:pPr>
      <w:r w:rsidRPr="00072A90">
        <w:rPr>
          <w:rFonts w:ascii="Times New Roman" w:hAnsi="Times New Roman" w:cs="Times New Roman"/>
          <w:sz w:val="24"/>
          <w:szCs w:val="24"/>
        </w:rPr>
        <w:t>Объединение двух форм экономического вос</w:t>
      </w:r>
      <w:r>
        <w:rPr>
          <w:rFonts w:ascii="Times New Roman" w:hAnsi="Times New Roman" w:cs="Times New Roman"/>
          <w:sz w:val="24"/>
          <w:szCs w:val="24"/>
        </w:rPr>
        <w:t xml:space="preserve">питания: дома и в детском саду </w:t>
      </w:r>
      <w:r w:rsidRPr="00072A90">
        <w:rPr>
          <w:rFonts w:ascii="Times New Roman" w:hAnsi="Times New Roman" w:cs="Times New Roman"/>
          <w:sz w:val="24"/>
          <w:szCs w:val="24"/>
        </w:rPr>
        <w:t>может дать хороший результат в области их экономического воспитания и развития</w:t>
      </w:r>
      <w:r>
        <w:rPr>
          <w:rFonts w:ascii="Times New Roman" w:hAnsi="Times New Roman" w:cs="Times New Roman"/>
          <w:sz w:val="24"/>
          <w:szCs w:val="24"/>
        </w:rPr>
        <w:t>.</w:t>
      </w:r>
    </w:p>
    <w:p w:rsidR="00375C91" w:rsidRPr="00072A90" w:rsidRDefault="00375C91" w:rsidP="00072A90">
      <w:pPr>
        <w:pStyle w:val="a7"/>
        <w:ind w:firstLine="708"/>
        <w:jc w:val="both"/>
        <w:rPr>
          <w:rFonts w:ascii="Times New Roman" w:hAnsi="Times New Roman" w:cs="Times New Roman"/>
          <w:sz w:val="24"/>
          <w:szCs w:val="24"/>
        </w:rPr>
      </w:pPr>
      <w:r w:rsidRPr="00072A90">
        <w:rPr>
          <w:rFonts w:ascii="Times New Roman" w:hAnsi="Times New Roman" w:cs="Times New Roman"/>
          <w:sz w:val="24"/>
          <w:szCs w:val="24"/>
        </w:rPr>
        <w:lastRenderedPageBreak/>
        <w:t>Анализ проведенного анкетирования родителей по трудовому воспитанию и финансовой грамотности позволил выявить, что  многие из родителей не чувствуют себя достаточно компетентными</w:t>
      </w:r>
      <w:r w:rsidR="008477E6" w:rsidRPr="00072A90">
        <w:rPr>
          <w:rFonts w:ascii="Times New Roman" w:hAnsi="Times New Roman" w:cs="Times New Roman"/>
          <w:sz w:val="24"/>
          <w:szCs w:val="24"/>
        </w:rPr>
        <w:t xml:space="preserve"> в этой области знаний и не задумываются о ее необходимости.</w:t>
      </w:r>
    </w:p>
    <w:p w:rsidR="008477E6" w:rsidRPr="008477E6" w:rsidRDefault="009635E3" w:rsidP="008477E6">
      <w:pPr>
        <w:pStyle w:val="a7"/>
        <w:jc w:val="both"/>
        <w:rPr>
          <w:rFonts w:ascii="Times New Roman" w:hAnsi="Times New Roman" w:cs="Times New Roman"/>
          <w:sz w:val="24"/>
          <w:szCs w:val="24"/>
        </w:rPr>
      </w:pPr>
      <w:r>
        <w:rPr>
          <w:rFonts w:ascii="Times New Roman" w:eastAsia="TimesNewRomanPSMT" w:hAnsi="Times New Roman" w:cs="Times New Roman"/>
          <w:sz w:val="24"/>
          <w:szCs w:val="24"/>
        </w:rPr>
        <w:tab/>
      </w:r>
      <w:r w:rsidR="00375C91" w:rsidRPr="008477E6">
        <w:rPr>
          <w:rFonts w:ascii="Times New Roman" w:eastAsia="TimesNewRomanPSMT" w:hAnsi="Times New Roman" w:cs="Times New Roman"/>
          <w:sz w:val="24"/>
          <w:szCs w:val="24"/>
        </w:rPr>
        <w:t xml:space="preserve">Решая эту проблему, </w:t>
      </w:r>
      <w:r w:rsidR="008477E6" w:rsidRPr="008477E6">
        <w:rPr>
          <w:rFonts w:ascii="Times New Roman" w:eastAsia="TimesNewRomanPSMT" w:hAnsi="Times New Roman" w:cs="Times New Roman"/>
          <w:sz w:val="24"/>
          <w:szCs w:val="24"/>
        </w:rPr>
        <w:t xml:space="preserve">мы должны поставить перед собой </w:t>
      </w:r>
      <w:r w:rsidR="00375C91" w:rsidRPr="008477E6">
        <w:rPr>
          <w:rFonts w:ascii="Times New Roman" w:eastAsia="TimesNewRomanPSMT" w:hAnsi="Times New Roman" w:cs="Times New Roman"/>
          <w:sz w:val="24"/>
          <w:szCs w:val="24"/>
        </w:rPr>
        <w:t>цель: повышение компетентности родителей вопросу экономического воспитания детей дошкольного возраста.</w:t>
      </w:r>
      <w:r w:rsidR="00375C91" w:rsidRPr="008477E6">
        <w:rPr>
          <w:rFonts w:ascii="Times New Roman" w:hAnsi="Times New Roman" w:cs="Times New Roman"/>
          <w:color w:val="000000"/>
          <w:sz w:val="24"/>
          <w:szCs w:val="24"/>
          <w:shd w:val="clear" w:color="auto" w:fill="FFFFFF"/>
        </w:rPr>
        <w:t xml:space="preserve"> </w:t>
      </w:r>
      <w:r w:rsidR="008477E6" w:rsidRPr="008477E6">
        <w:rPr>
          <w:rFonts w:ascii="Times New Roman" w:hAnsi="Times New Roman" w:cs="Times New Roman"/>
          <w:color w:val="000000"/>
          <w:sz w:val="24"/>
          <w:szCs w:val="24"/>
          <w:shd w:val="clear" w:color="auto" w:fill="FFFFFF"/>
        </w:rPr>
        <w:t xml:space="preserve">Используя интересные формы работы </w:t>
      </w:r>
      <w:r w:rsidR="00375C91" w:rsidRPr="008477E6">
        <w:rPr>
          <w:rFonts w:ascii="Times New Roman" w:hAnsi="Times New Roman" w:cs="Times New Roman"/>
          <w:sz w:val="24"/>
          <w:szCs w:val="24"/>
        </w:rPr>
        <w:t>познакомить родителей с необходимостью экономического воспитания, его возможностями;</w:t>
      </w:r>
      <w:r w:rsidR="00375C91" w:rsidRPr="008477E6">
        <w:rPr>
          <w:rFonts w:ascii="Times New Roman" w:hAnsi="Times New Roman" w:cs="Times New Roman"/>
          <w:color w:val="000000"/>
          <w:sz w:val="24"/>
          <w:szCs w:val="24"/>
          <w:shd w:val="clear" w:color="auto" w:fill="FFFFFF"/>
        </w:rPr>
        <w:t xml:space="preserve"> </w:t>
      </w:r>
      <w:r w:rsidR="00375C91" w:rsidRPr="008477E6">
        <w:rPr>
          <w:rFonts w:ascii="Times New Roman" w:hAnsi="Times New Roman" w:cs="Times New Roman"/>
          <w:sz w:val="24"/>
          <w:szCs w:val="24"/>
        </w:rPr>
        <w:t>расширить кругозор родителей посредством игр экономической направленности</w:t>
      </w:r>
      <w:r w:rsidR="008477E6" w:rsidRPr="008477E6">
        <w:rPr>
          <w:rFonts w:ascii="Times New Roman" w:hAnsi="Times New Roman" w:cs="Times New Roman"/>
          <w:sz w:val="24"/>
          <w:szCs w:val="24"/>
        </w:rPr>
        <w:t xml:space="preserve">, разъяснять  специфику  образовательной  деятельности  и  регулярно информировать  о  ходе  реализации  образовательных  программ. Привлечь  родителей  к  плодотворному  взаимодействию  в  качестве  помощников. </w:t>
      </w:r>
    </w:p>
    <w:p w:rsidR="00216490" w:rsidRPr="009B6329" w:rsidRDefault="009635E3" w:rsidP="009635E3">
      <w:pPr>
        <w:pStyle w:val="a7"/>
        <w:ind w:firstLine="708"/>
        <w:jc w:val="both"/>
        <w:rPr>
          <w:rFonts w:ascii="Times New Roman" w:hAnsi="Times New Roman" w:cs="Times New Roman"/>
          <w:sz w:val="24"/>
          <w:szCs w:val="24"/>
        </w:rPr>
      </w:pPr>
      <w:r>
        <w:rPr>
          <w:rFonts w:ascii="Times New Roman" w:hAnsi="Times New Roman" w:cs="Times New Roman"/>
          <w:b/>
          <w:color w:val="FF0000"/>
          <w:sz w:val="24"/>
          <w:szCs w:val="24"/>
        </w:rPr>
        <w:t>СЛАЙД</w:t>
      </w:r>
      <w:r w:rsidRPr="009B6329">
        <w:rPr>
          <w:rFonts w:ascii="Times New Roman" w:hAnsi="Times New Roman" w:cs="Times New Roman"/>
          <w:sz w:val="24"/>
          <w:szCs w:val="24"/>
        </w:rPr>
        <w:t xml:space="preserve"> </w:t>
      </w:r>
      <w:r w:rsidR="00055F57" w:rsidRPr="009B6329">
        <w:rPr>
          <w:rFonts w:ascii="Times New Roman" w:hAnsi="Times New Roman" w:cs="Times New Roman"/>
          <w:sz w:val="24"/>
          <w:szCs w:val="24"/>
        </w:rPr>
        <w:t>Основные  направления  и  формы  работы  с  родителями  представлены в Таблице</w:t>
      </w:r>
    </w:p>
    <w:tbl>
      <w:tblPr>
        <w:tblStyle w:val="ac"/>
        <w:tblW w:w="0" w:type="auto"/>
        <w:tblLook w:val="04A0" w:firstRow="1" w:lastRow="0" w:firstColumn="1" w:lastColumn="0" w:noHBand="0" w:noVBand="1"/>
      </w:tblPr>
      <w:tblGrid>
        <w:gridCol w:w="2032"/>
        <w:gridCol w:w="7539"/>
      </w:tblGrid>
      <w:tr w:rsidR="00216490" w:rsidRPr="009B6329" w:rsidTr="00216490">
        <w:tc>
          <w:tcPr>
            <w:tcW w:w="1951" w:type="dxa"/>
          </w:tcPr>
          <w:p w:rsidR="00216490" w:rsidRPr="009B6329" w:rsidRDefault="00216490" w:rsidP="00375C91">
            <w:pPr>
              <w:pStyle w:val="a7"/>
              <w:jc w:val="center"/>
              <w:rPr>
                <w:rFonts w:ascii="Times New Roman" w:hAnsi="Times New Roman" w:cs="Times New Roman"/>
                <w:sz w:val="24"/>
                <w:szCs w:val="24"/>
              </w:rPr>
            </w:pPr>
            <w:r w:rsidRPr="009B6329">
              <w:rPr>
                <w:rFonts w:ascii="Times New Roman" w:hAnsi="Times New Roman" w:cs="Times New Roman"/>
                <w:sz w:val="24"/>
                <w:szCs w:val="24"/>
              </w:rPr>
              <w:t>Направления</w:t>
            </w:r>
          </w:p>
        </w:tc>
        <w:tc>
          <w:tcPr>
            <w:tcW w:w="7620" w:type="dxa"/>
          </w:tcPr>
          <w:p w:rsidR="00216490" w:rsidRPr="009B6329" w:rsidRDefault="00216490" w:rsidP="00375C91">
            <w:pPr>
              <w:pStyle w:val="a7"/>
              <w:jc w:val="center"/>
              <w:rPr>
                <w:rFonts w:ascii="Times New Roman" w:hAnsi="Times New Roman" w:cs="Times New Roman"/>
                <w:sz w:val="24"/>
                <w:szCs w:val="24"/>
              </w:rPr>
            </w:pPr>
            <w:r w:rsidRPr="009B6329">
              <w:rPr>
                <w:rFonts w:ascii="Times New Roman" w:hAnsi="Times New Roman" w:cs="Times New Roman"/>
                <w:sz w:val="24"/>
                <w:szCs w:val="24"/>
              </w:rPr>
              <w:t>Формы работы</w:t>
            </w:r>
          </w:p>
          <w:p w:rsidR="00216490" w:rsidRPr="009B6329" w:rsidRDefault="00216490" w:rsidP="00375C91">
            <w:pPr>
              <w:pStyle w:val="a7"/>
              <w:jc w:val="center"/>
              <w:rPr>
                <w:rFonts w:ascii="Times New Roman" w:hAnsi="Times New Roman" w:cs="Times New Roman"/>
                <w:sz w:val="24"/>
                <w:szCs w:val="24"/>
              </w:rPr>
            </w:pPr>
          </w:p>
        </w:tc>
      </w:tr>
      <w:tr w:rsidR="00216490" w:rsidRPr="009B6329" w:rsidTr="00216490">
        <w:tc>
          <w:tcPr>
            <w:tcW w:w="1951"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Информационное</w:t>
            </w:r>
          </w:p>
        </w:tc>
        <w:tc>
          <w:tcPr>
            <w:tcW w:w="7620"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Тематические стенды, создание странички на сайте </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дошкольной образовательной организации, </w:t>
            </w:r>
            <w:proofErr w:type="gramStart"/>
            <w:r w:rsidRPr="009B6329">
              <w:rPr>
                <w:rFonts w:ascii="Times New Roman" w:hAnsi="Times New Roman" w:cs="Times New Roman"/>
                <w:sz w:val="24"/>
                <w:szCs w:val="24"/>
              </w:rPr>
              <w:t>родительский</w:t>
            </w:r>
            <w:proofErr w:type="gramEnd"/>
            <w:r w:rsidRPr="009B6329">
              <w:rPr>
                <w:rFonts w:ascii="Times New Roman" w:hAnsi="Times New Roman" w:cs="Times New Roman"/>
                <w:sz w:val="24"/>
                <w:szCs w:val="24"/>
              </w:rPr>
              <w:t xml:space="preserve"> </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лекторий, консультации, создание библиотеки.</w:t>
            </w:r>
          </w:p>
        </w:tc>
      </w:tr>
      <w:tr w:rsidR="00216490" w:rsidRPr="009B6329" w:rsidTr="00216490">
        <w:tc>
          <w:tcPr>
            <w:tcW w:w="1951"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Познавательное</w:t>
            </w:r>
          </w:p>
        </w:tc>
        <w:tc>
          <w:tcPr>
            <w:tcW w:w="7620"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Создание предметно-пространственной среды,</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семейные проекты, конкурсы, папки-передвижки, </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театрализованные постановки.</w:t>
            </w:r>
          </w:p>
        </w:tc>
      </w:tr>
      <w:tr w:rsidR="00216490" w:rsidRPr="009B6329" w:rsidTr="00216490">
        <w:tc>
          <w:tcPr>
            <w:tcW w:w="1951"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Досуговое</w:t>
            </w:r>
          </w:p>
        </w:tc>
        <w:tc>
          <w:tcPr>
            <w:tcW w:w="7620"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Праздники, выставки, ярмарки, экскурсии, встречи </w:t>
            </w:r>
            <w:proofErr w:type="gramStart"/>
            <w:r w:rsidRPr="009B6329">
              <w:rPr>
                <w:rFonts w:ascii="Times New Roman" w:hAnsi="Times New Roman" w:cs="Times New Roman"/>
                <w:sz w:val="24"/>
                <w:szCs w:val="24"/>
              </w:rPr>
              <w:t>с</w:t>
            </w:r>
            <w:proofErr w:type="gramEnd"/>
            <w:r w:rsidRPr="009B6329">
              <w:rPr>
                <w:rFonts w:ascii="Times New Roman" w:hAnsi="Times New Roman" w:cs="Times New Roman"/>
                <w:sz w:val="24"/>
                <w:szCs w:val="24"/>
              </w:rPr>
              <w:t xml:space="preserve"> </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интересными людьми, родительский клуб.</w:t>
            </w:r>
          </w:p>
        </w:tc>
      </w:tr>
      <w:tr w:rsidR="00216490" w:rsidRPr="009B6329" w:rsidTr="00216490">
        <w:tc>
          <w:tcPr>
            <w:tcW w:w="1951"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Аналитическое</w:t>
            </w:r>
          </w:p>
        </w:tc>
        <w:tc>
          <w:tcPr>
            <w:tcW w:w="7620" w:type="dxa"/>
          </w:tcPr>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Анкетирование, тестирование, личные беседы, </w:t>
            </w:r>
            <w:proofErr w:type="gramStart"/>
            <w:r w:rsidRPr="009B6329">
              <w:rPr>
                <w:rFonts w:ascii="Times New Roman" w:hAnsi="Times New Roman" w:cs="Times New Roman"/>
                <w:sz w:val="24"/>
                <w:szCs w:val="24"/>
              </w:rPr>
              <w:t>родительская</w:t>
            </w:r>
            <w:proofErr w:type="gramEnd"/>
            <w:r w:rsidRPr="009B6329">
              <w:rPr>
                <w:rFonts w:ascii="Times New Roman" w:hAnsi="Times New Roman" w:cs="Times New Roman"/>
                <w:sz w:val="24"/>
                <w:szCs w:val="24"/>
              </w:rPr>
              <w:t xml:space="preserve"> </w:t>
            </w:r>
          </w:p>
          <w:p w:rsidR="00216490" w:rsidRPr="009B6329" w:rsidRDefault="00216490" w:rsidP="009B6329">
            <w:pPr>
              <w:pStyle w:val="a7"/>
              <w:jc w:val="both"/>
              <w:rPr>
                <w:rFonts w:ascii="Times New Roman" w:hAnsi="Times New Roman" w:cs="Times New Roman"/>
                <w:sz w:val="24"/>
                <w:szCs w:val="24"/>
              </w:rPr>
            </w:pPr>
            <w:r w:rsidRPr="009B6329">
              <w:rPr>
                <w:rFonts w:ascii="Times New Roman" w:hAnsi="Times New Roman" w:cs="Times New Roman"/>
                <w:sz w:val="24"/>
                <w:szCs w:val="24"/>
              </w:rPr>
              <w:t xml:space="preserve">почта, анализ мнений и запросов родителей. </w:t>
            </w:r>
          </w:p>
        </w:tc>
      </w:tr>
    </w:tbl>
    <w:p w:rsidR="00216490" w:rsidRPr="009B6329" w:rsidRDefault="00216490" w:rsidP="009B6329">
      <w:pPr>
        <w:pStyle w:val="a7"/>
        <w:jc w:val="both"/>
        <w:rPr>
          <w:rFonts w:ascii="Times New Roman" w:hAnsi="Times New Roman" w:cs="Times New Roman"/>
          <w:sz w:val="24"/>
          <w:szCs w:val="24"/>
        </w:rPr>
      </w:pPr>
    </w:p>
    <w:p w:rsidR="00375C91" w:rsidRDefault="00375C91" w:rsidP="00375C91">
      <w:pPr>
        <w:pStyle w:val="a3"/>
        <w:shd w:val="clear" w:color="auto" w:fill="FFFFFF"/>
        <w:spacing w:before="0" w:beforeAutospacing="0" w:after="187" w:afterAutospacing="0"/>
        <w:rPr>
          <w:b/>
          <w:color w:val="333333"/>
          <w:sz w:val="18"/>
          <w:szCs w:val="18"/>
          <w:u w:val="single"/>
        </w:rPr>
      </w:pPr>
    </w:p>
    <w:p w:rsidR="00375C91" w:rsidRPr="00C40A85" w:rsidRDefault="007414EC" w:rsidP="00375C91">
      <w:pPr>
        <w:pStyle w:val="a3"/>
        <w:shd w:val="clear" w:color="auto" w:fill="FFFFFF"/>
        <w:spacing w:before="0" w:beforeAutospacing="0" w:after="187" w:afterAutospacing="0"/>
        <w:rPr>
          <w:b/>
        </w:rPr>
      </w:pPr>
      <w:r>
        <w:rPr>
          <w:b/>
          <w:color w:val="333333"/>
          <w:sz w:val="18"/>
          <w:szCs w:val="18"/>
          <w:u w:val="single"/>
          <w:lang w:val="en-US"/>
        </w:rPr>
        <w:t>I</w:t>
      </w:r>
      <w:r w:rsidR="00375C91" w:rsidRPr="003209E0">
        <w:rPr>
          <w:b/>
          <w:color w:val="333333"/>
          <w:sz w:val="18"/>
          <w:szCs w:val="18"/>
          <w:u w:val="single"/>
          <w:lang w:val="en-US"/>
        </w:rPr>
        <w:t>I</w:t>
      </w:r>
      <w:r w:rsidR="00375C91" w:rsidRPr="003209E0">
        <w:rPr>
          <w:b/>
          <w:color w:val="333333"/>
          <w:sz w:val="18"/>
          <w:szCs w:val="18"/>
          <w:u w:val="single"/>
        </w:rPr>
        <w:t xml:space="preserve">. </w:t>
      </w:r>
      <w:r w:rsidR="00375C91">
        <w:rPr>
          <w:b/>
          <w:color w:val="333333"/>
          <w:sz w:val="18"/>
          <w:szCs w:val="18"/>
          <w:u w:val="single"/>
        </w:rPr>
        <w:t xml:space="preserve">ПРАКТИЧЕСКАЯ </w:t>
      </w:r>
      <w:r w:rsidR="00375C91" w:rsidRPr="003209E0">
        <w:rPr>
          <w:b/>
          <w:color w:val="333333"/>
          <w:sz w:val="18"/>
          <w:szCs w:val="18"/>
          <w:u w:val="single"/>
        </w:rPr>
        <w:t>ЧАСТЬ</w:t>
      </w:r>
      <w:r w:rsidR="00C40A85">
        <w:t xml:space="preserve">. </w:t>
      </w:r>
      <w:r w:rsidR="001F46EE">
        <w:rPr>
          <w:b/>
        </w:rPr>
        <w:t xml:space="preserve">Деловая игра </w:t>
      </w:r>
      <w:r w:rsidR="00C40A85" w:rsidRPr="00C40A85">
        <w:rPr>
          <w:b/>
        </w:rPr>
        <w:t>«Маленькие вопросы большой экономики»</w:t>
      </w:r>
    </w:p>
    <w:p w:rsidR="007A5DD6" w:rsidRPr="0016050D" w:rsidRDefault="00C40A85" w:rsidP="0016050D">
      <w:pPr>
        <w:pStyle w:val="a7"/>
        <w:jc w:val="both"/>
        <w:rPr>
          <w:rFonts w:ascii="Times New Roman" w:hAnsi="Times New Roman" w:cs="Times New Roman"/>
          <w:sz w:val="24"/>
          <w:szCs w:val="24"/>
        </w:rPr>
      </w:pPr>
      <w:r>
        <w:rPr>
          <w:rFonts w:ascii="Times New Roman" w:hAnsi="Times New Roman" w:cs="Times New Roman"/>
          <w:sz w:val="24"/>
          <w:szCs w:val="24"/>
        </w:rPr>
        <w:tab/>
      </w:r>
      <w:r w:rsidR="007A5DD6" w:rsidRPr="0016050D">
        <w:rPr>
          <w:rFonts w:ascii="Times New Roman" w:hAnsi="Times New Roman" w:cs="Times New Roman"/>
          <w:sz w:val="24"/>
          <w:szCs w:val="24"/>
        </w:rPr>
        <w:t>Чтобы научить наших воспитанников </w:t>
      </w:r>
      <w:r w:rsidR="007A5DD6" w:rsidRPr="003404FC">
        <w:rPr>
          <w:rStyle w:val="ab"/>
          <w:rFonts w:ascii="Times New Roman" w:hAnsi="Times New Roman" w:cs="Times New Roman"/>
          <w:b w:val="0"/>
          <w:color w:val="333333"/>
          <w:sz w:val="24"/>
          <w:szCs w:val="24"/>
        </w:rPr>
        <w:t>экономическим понятиям</w:t>
      </w:r>
      <w:r w:rsidR="007A5DD6" w:rsidRPr="003404FC">
        <w:rPr>
          <w:rFonts w:ascii="Times New Roman" w:hAnsi="Times New Roman" w:cs="Times New Roman"/>
          <w:b/>
          <w:bCs/>
          <w:sz w:val="24"/>
          <w:szCs w:val="24"/>
        </w:rPr>
        <w:t>,</w:t>
      </w:r>
      <w:r w:rsidR="007A5DD6" w:rsidRPr="0016050D">
        <w:rPr>
          <w:rFonts w:ascii="Times New Roman" w:hAnsi="Times New Roman" w:cs="Times New Roman"/>
          <w:bCs/>
          <w:sz w:val="24"/>
          <w:szCs w:val="24"/>
        </w:rPr>
        <w:t xml:space="preserve"> </w:t>
      </w:r>
      <w:r w:rsidR="007A5DD6" w:rsidRPr="0016050D">
        <w:rPr>
          <w:rFonts w:ascii="Times New Roman" w:hAnsi="Times New Roman" w:cs="Times New Roman"/>
          <w:sz w:val="24"/>
          <w:szCs w:val="24"/>
        </w:rPr>
        <w:t>необходимо самим в них хорошо ориентироваться.</w:t>
      </w:r>
      <w:r w:rsidR="00F123E3" w:rsidRPr="0016050D">
        <w:rPr>
          <w:rFonts w:ascii="Times New Roman" w:hAnsi="Times New Roman" w:cs="Times New Roman"/>
          <w:sz w:val="24"/>
          <w:szCs w:val="24"/>
        </w:rPr>
        <w:t xml:space="preserve"> Мы переходим к практической части педсовета.</w:t>
      </w:r>
    </w:p>
    <w:p w:rsidR="00F123E3" w:rsidRPr="0016050D" w:rsidRDefault="00F123E3" w:rsidP="0016050D">
      <w:pPr>
        <w:pStyle w:val="a7"/>
        <w:jc w:val="both"/>
        <w:rPr>
          <w:rFonts w:ascii="Times New Roman" w:hAnsi="Times New Roman" w:cs="Times New Roman"/>
          <w:color w:val="000000"/>
          <w:sz w:val="24"/>
          <w:szCs w:val="24"/>
        </w:rPr>
      </w:pPr>
      <w:r w:rsidRPr="0016050D">
        <w:rPr>
          <w:rFonts w:ascii="Times New Roman" w:hAnsi="Times New Roman" w:cs="Times New Roman"/>
          <w:b/>
          <w:bCs/>
          <w:color w:val="000000"/>
          <w:sz w:val="24"/>
          <w:szCs w:val="24"/>
        </w:rPr>
        <w:t>Деление педагогов на команды: упражнение «Найди партнеров». </w:t>
      </w:r>
      <w:r w:rsidRPr="0016050D">
        <w:rPr>
          <w:rFonts w:ascii="Times New Roman" w:hAnsi="Times New Roman" w:cs="Times New Roman"/>
          <w:color w:val="000000"/>
          <w:sz w:val="24"/>
          <w:szCs w:val="24"/>
        </w:rPr>
        <w:t xml:space="preserve">В руках у </w:t>
      </w:r>
      <w:proofErr w:type="spellStart"/>
      <w:r w:rsidRPr="0016050D">
        <w:rPr>
          <w:rFonts w:ascii="Times New Roman" w:hAnsi="Times New Roman" w:cs="Times New Roman"/>
          <w:color w:val="000000"/>
          <w:sz w:val="24"/>
          <w:szCs w:val="24"/>
        </w:rPr>
        <w:t>присутвующих</w:t>
      </w:r>
      <w:proofErr w:type="spellEnd"/>
      <w:r w:rsidRPr="0016050D">
        <w:rPr>
          <w:rFonts w:ascii="Times New Roman" w:hAnsi="Times New Roman" w:cs="Times New Roman"/>
          <w:color w:val="000000"/>
          <w:sz w:val="24"/>
          <w:szCs w:val="24"/>
        </w:rPr>
        <w:t xml:space="preserve"> части банкнот «рубль» «доллар» и «евро». Под музыку участники должны найти свою команду</w:t>
      </w:r>
      <w:r w:rsidR="00362460" w:rsidRPr="0016050D">
        <w:rPr>
          <w:rFonts w:ascii="Times New Roman" w:hAnsi="Times New Roman" w:cs="Times New Roman"/>
          <w:color w:val="000000"/>
          <w:sz w:val="24"/>
          <w:szCs w:val="24"/>
        </w:rPr>
        <w:t xml:space="preserve"> в соответствии с частью банкноты</w:t>
      </w:r>
      <w:r w:rsidRPr="0016050D">
        <w:rPr>
          <w:rFonts w:ascii="Times New Roman" w:hAnsi="Times New Roman" w:cs="Times New Roman"/>
          <w:color w:val="000000"/>
          <w:sz w:val="24"/>
          <w:szCs w:val="24"/>
        </w:rPr>
        <w:t>.</w:t>
      </w:r>
      <w:r w:rsidR="00B01603" w:rsidRPr="0016050D">
        <w:rPr>
          <w:rFonts w:ascii="Times New Roman" w:hAnsi="Times New Roman" w:cs="Times New Roman"/>
          <w:color w:val="000000"/>
          <w:sz w:val="24"/>
          <w:szCs w:val="24"/>
        </w:rPr>
        <w:t xml:space="preserve"> </w:t>
      </w:r>
      <w:r w:rsidR="00362460" w:rsidRPr="0016050D">
        <w:rPr>
          <w:rFonts w:ascii="Times New Roman" w:hAnsi="Times New Roman" w:cs="Times New Roman"/>
          <w:color w:val="000000"/>
          <w:sz w:val="24"/>
          <w:szCs w:val="24"/>
        </w:rPr>
        <w:t xml:space="preserve">Выложить ее на столе. </w:t>
      </w:r>
      <w:r w:rsidRPr="0016050D">
        <w:rPr>
          <w:rFonts w:ascii="Times New Roman" w:hAnsi="Times New Roman" w:cs="Times New Roman"/>
          <w:color w:val="000000"/>
          <w:sz w:val="24"/>
          <w:szCs w:val="24"/>
        </w:rPr>
        <w:t xml:space="preserve">Образуются </w:t>
      </w:r>
      <w:r w:rsidR="00B01603" w:rsidRPr="0016050D">
        <w:rPr>
          <w:rFonts w:ascii="Times New Roman" w:hAnsi="Times New Roman" w:cs="Times New Roman"/>
          <w:color w:val="000000"/>
          <w:sz w:val="24"/>
          <w:szCs w:val="24"/>
        </w:rPr>
        <w:t xml:space="preserve">три </w:t>
      </w:r>
      <w:r w:rsidRPr="0016050D">
        <w:rPr>
          <w:rFonts w:ascii="Times New Roman" w:hAnsi="Times New Roman" w:cs="Times New Roman"/>
          <w:color w:val="000000"/>
          <w:sz w:val="24"/>
          <w:szCs w:val="24"/>
        </w:rPr>
        <w:t>команды.</w:t>
      </w:r>
      <w:r w:rsidR="00243550">
        <w:rPr>
          <w:rFonts w:ascii="Times New Roman" w:hAnsi="Times New Roman" w:cs="Times New Roman"/>
          <w:color w:val="000000"/>
          <w:sz w:val="24"/>
          <w:szCs w:val="24"/>
        </w:rPr>
        <w:t xml:space="preserve"> Команды так и будут называться.</w:t>
      </w:r>
      <w:r w:rsidR="00243550" w:rsidRPr="00243550">
        <w:rPr>
          <w:rFonts w:ascii="Times New Roman" w:hAnsi="Times New Roman" w:cs="Times New Roman"/>
          <w:color w:val="000000"/>
          <w:sz w:val="24"/>
          <w:szCs w:val="24"/>
        </w:rPr>
        <w:t xml:space="preserve"> </w:t>
      </w:r>
    </w:p>
    <w:p w:rsidR="00362460" w:rsidRPr="0016050D" w:rsidRDefault="00675EC0" w:rsidP="0016050D">
      <w:pPr>
        <w:pStyle w:val="a7"/>
        <w:jc w:val="both"/>
        <w:rPr>
          <w:rFonts w:ascii="Times New Roman" w:hAnsi="Times New Roman" w:cs="Times New Roman"/>
          <w:color w:val="000000"/>
          <w:sz w:val="24"/>
          <w:szCs w:val="24"/>
        </w:rPr>
      </w:pPr>
      <w:r w:rsidRPr="0016050D">
        <w:rPr>
          <w:rFonts w:ascii="Times New Roman" w:hAnsi="Times New Roman" w:cs="Times New Roman"/>
          <w:b/>
          <w:bCs/>
          <w:color w:val="000000"/>
          <w:sz w:val="24"/>
          <w:szCs w:val="24"/>
        </w:rPr>
        <w:t>Разминка</w:t>
      </w:r>
      <w:r w:rsidR="00B01603" w:rsidRPr="0016050D">
        <w:rPr>
          <w:rFonts w:ascii="Times New Roman" w:hAnsi="Times New Roman" w:cs="Times New Roman"/>
          <w:b/>
          <w:bCs/>
          <w:color w:val="000000"/>
          <w:sz w:val="24"/>
          <w:szCs w:val="24"/>
        </w:rPr>
        <w:t>.</w:t>
      </w:r>
      <w:r w:rsidR="00B01603" w:rsidRPr="0016050D">
        <w:rPr>
          <w:rFonts w:ascii="Times New Roman" w:hAnsi="Times New Roman" w:cs="Times New Roman"/>
          <w:color w:val="000000"/>
          <w:sz w:val="24"/>
          <w:szCs w:val="24"/>
        </w:rPr>
        <w:t> </w:t>
      </w:r>
    </w:p>
    <w:p w:rsidR="00A0358D" w:rsidRPr="0016050D" w:rsidRDefault="00B01603" w:rsidP="00243550">
      <w:pPr>
        <w:pStyle w:val="a7"/>
        <w:ind w:firstLine="708"/>
        <w:jc w:val="both"/>
        <w:rPr>
          <w:rFonts w:ascii="Times New Roman" w:hAnsi="Times New Roman" w:cs="Times New Roman"/>
          <w:color w:val="000000"/>
          <w:sz w:val="24"/>
          <w:szCs w:val="24"/>
        </w:rPr>
      </w:pPr>
      <w:r w:rsidRPr="0016050D">
        <w:rPr>
          <w:rFonts w:ascii="Times New Roman" w:hAnsi="Times New Roman" w:cs="Times New Roman"/>
          <w:color w:val="000000"/>
          <w:sz w:val="24"/>
          <w:szCs w:val="24"/>
        </w:rPr>
        <w:t>Труд является важной категорией в э</w:t>
      </w:r>
      <w:r w:rsidR="00A0358D" w:rsidRPr="0016050D">
        <w:rPr>
          <w:rFonts w:ascii="Times New Roman" w:hAnsi="Times New Roman" w:cs="Times New Roman"/>
          <w:color w:val="000000"/>
          <w:sz w:val="24"/>
          <w:szCs w:val="24"/>
        </w:rPr>
        <w:t>кономике.</w:t>
      </w:r>
      <w:r w:rsidRPr="0016050D">
        <w:rPr>
          <w:rFonts w:ascii="Times New Roman" w:hAnsi="Times New Roman" w:cs="Times New Roman"/>
          <w:color w:val="000000"/>
          <w:sz w:val="24"/>
          <w:szCs w:val="24"/>
        </w:rPr>
        <w:t xml:space="preserve"> </w:t>
      </w:r>
      <w:r w:rsidR="00A0358D" w:rsidRPr="0016050D">
        <w:rPr>
          <w:rFonts w:ascii="Times New Roman" w:hAnsi="Times New Roman" w:cs="Times New Roman"/>
          <w:color w:val="000000"/>
          <w:sz w:val="24"/>
          <w:szCs w:val="24"/>
        </w:rPr>
        <w:t xml:space="preserve">Сейчас, кроме </w:t>
      </w:r>
      <w:proofErr w:type="gramStart"/>
      <w:r w:rsidR="00A0358D" w:rsidRPr="0016050D">
        <w:rPr>
          <w:rFonts w:ascii="Times New Roman" w:hAnsi="Times New Roman" w:cs="Times New Roman"/>
          <w:color w:val="000000"/>
          <w:sz w:val="24"/>
          <w:szCs w:val="24"/>
        </w:rPr>
        <w:t>привычных нам</w:t>
      </w:r>
      <w:proofErr w:type="gramEnd"/>
      <w:r w:rsidR="00A0358D" w:rsidRPr="0016050D">
        <w:rPr>
          <w:rFonts w:ascii="Times New Roman" w:hAnsi="Times New Roman" w:cs="Times New Roman"/>
          <w:color w:val="000000"/>
          <w:sz w:val="24"/>
          <w:szCs w:val="24"/>
        </w:rPr>
        <w:t xml:space="preserve"> профессий, появляются новые, или это все те же профессии, но с новым модным названием.</w:t>
      </w:r>
      <w:r w:rsidR="00243550">
        <w:rPr>
          <w:rFonts w:ascii="Times New Roman" w:hAnsi="Times New Roman" w:cs="Times New Roman"/>
          <w:color w:val="000000"/>
          <w:sz w:val="24"/>
          <w:szCs w:val="24"/>
        </w:rPr>
        <w:t xml:space="preserve"> </w:t>
      </w:r>
      <w:r w:rsidR="0016050D">
        <w:rPr>
          <w:rFonts w:ascii="Times New Roman" w:hAnsi="Times New Roman" w:cs="Times New Roman"/>
          <w:color w:val="000000"/>
          <w:sz w:val="24"/>
          <w:szCs w:val="24"/>
        </w:rPr>
        <w:t>Сейчас, в качестве разминки, я</w:t>
      </w:r>
      <w:r w:rsidR="00A0358D" w:rsidRPr="0016050D">
        <w:rPr>
          <w:rFonts w:ascii="Times New Roman" w:hAnsi="Times New Roman" w:cs="Times New Roman"/>
          <w:color w:val="000000"/>
          <w:sz w:val="24"/>
          <w:szCs w:val="24"/>
        </w:rPr>
        <w:t xml:space="preserve"> буду предлагать вам описание профессии, а вы будете давать ей название. Для облегчения задания на экране </w:t>
      </w:r>
      <w:r w:rsidR="00AD3E87" w:rsidRPr="0016050D">
        <w:rPr>
          <w:rFonts w:ascii="Times New Roman" w:hAnsi="Times New Roman" w:cs="Times New Roman"/>
          <w:color w:val="000000"/>
          <w:sz w:val="24"/>
          <w:szCs w:val="24"/>
        </w:rPr>
        <w:t xml:space="preserve">представлены </w:t>
      </w:r>
      <w:r w:rsidR="00A0358D" w:rsidRPr="0016050D">
        <w:rPr>
          <w:rFonts w:ascii="Times New Roman" w:hAnsi="Times New Roman" w:cs="Times New Roman"/>
          <w:color w:val="000000"/>
          <w:sz w:val="24"/>
          <w:szCs w:val="24"/>
        </w:rPr>
        <w:t>названия профессий</w:t>
      </w:r>
      <w:r w:rsidR="00D92554" w:rsidRPr="00D92554">
        <w:rPr>
          <w:rFonts w:ascii="Times New Roman" w:hAnsi="Times New Roman" w:cs="Times New Roman"/>
          <w:b/>
          <w:color w:val="FF0000"/>
          <w:sz w:val="24"/>
          <w:szCs w:val="24"/>
        </w:rPr>
        <w:t xml:space="preserve"> </w:t>
      </w:r>
      <w:r w:rsidR="00D92554">
        <w:rPr>
          <w:rFonts w:ascii="Times New Roman" w:hAnsi="Times New Roman" w:cs="Times New Roman"/>
          <w:b/>
          <w:color w:val="FF0000"/>
          <w:sz w:val="24"/>
          <w:szCs w:val="24"/>
        </w:rPr>
        <w:t>СЛАЙД</w:t>
      </w:r>
      <w:r w:rsidR="00A0358D" w:rsidRPr="0016050D">
        <w:rPr>
          <w:rFonts w:ascii="Times New Roman" w:hAnsi="Times New Roman" w:cs="Times New Roman"/>
          <w:color w:val="000000"/>
          <w:sz w:val="24"/>
          <w:szCs w:val="24"/>
        </w:rPr>
        <w:t xml:space="preserve">. </w:t>
      </w:r>
      <w:r w:rsidR="00AD3E87" w:rsidRPr="0016050D">
        <w:rPr>
          <w:rFonts w:ascii="Times New Roman" w:hAnsi="Times New Roman" w:cs="Times New Roman"/>
          <w:color w:val="000000"/>
          <w:sz w:val="24"/>
          <w:szCs w:val="24"/>
        </w:rPr>
        <w:t xml:space="preserve">Вам нужно выбрать </w:t>
      </w:r>
      <w:proofErr w:type="gramStart"/>
      <w:r w:rsidR="00AD3E87" w:rsidRPr="0016050D">
        <w:rPr>
          <w:rFonts w:ascii="Times New Roman" w:hAnsi="Times New Roman" w:cs="Times New Roman"/>
          <w:color w:val="000000"/>
          <w:sz w:val="24"/>
          <w:szCs w:val="24"/>
        </w:rPr>
        <w:t>соответствующее</w:t>
      </w:r>
      <w:proofErr w:type="gramEnd"/>
      <w:r w:rsidR="00AD3E87" w:rsidRPr="0016050D">
        <w:rPr>
          <w:rFonts w:ascii="Times New Roman" w:hAnsi="Times New Roman" w:cs="Times New Roman"/>
          <w:color w:val="000000"/>
          <w:sz w:val="24"/>
          <w:szCs w:val="24"/>
        </w:rPr>
        <w:t xml:space="preserve"> описанию</w:t>
      </w:r>
      <w:r w:rsidR="00362460" w:rsidRPr="0016050D">
        <w:rPr>
          <w:rFonts w:ascii="Times New Roman" w:hAnsi="Times New Roman" w:cs="Times New Roman"/>
          <w:color w:val="000000"/>
          <w:sz w:val="24"/>
          <w:szCs w:val="24"/>
        </w:rPr>
        <w:t>.</w:t>
      </w:r>
      <w:r w:rsidR="00AD3E87" w:rsidRPr="0016050D">
        <w:rPr>
          <w:rFonts w:ascii="Times New Roman" w:hAnsi="Times New Roman" w:cs="Times New Roman"/>
          <w:color w:val="000000"/>
          <w:sz w:val="24"/>
          <w:szCs w:val="24"/>
        </w:rPr>
        <w:t xml:space="preserve"> </w:t>
      </w:r>
      <w:r w:rsidR="00A0358D" w:rsidRPr="0016050D">
        <w:rPr>
          <w:rFonts w:ascii="Times New Roman" w:hAnsi="Times New Roman" w:cs="Times New Roman"/>
          <w:color w:val="000000"/>
          <w:sz w:val="24"/>
          <w:szCs w:val="24"/>
        </w:rPr>
        <w:t>Кто первый догадается, поднимает руку и отвечает.</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Букмекер</w:t>
      </w:r>
      <w:r w:rsidRPr="0016050D">
        <w:rPr>
          <w:rFonts w:ascii="Times New Roman" w:hAnsi="Times New Roman" w:cs="Times New Roman"/>
          <w:color w:val="000000"/>
          <w:sz w:val="24"/>
          <w:szCs w:val="24"/>
        </w:rPr>
        <w:t> - лицо, принимающее денежные ставки при игре на тотализаторе, в основном на скачках и бегах.</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Инкассатор</w:t>
      </w:r>
      <w:r w:rsidRPr="0016050D">
        <w:rPr>
          <w:rFonts w:ascii="Times New Roman" w:hAnsi="Times New Roman" w:cs="Times New Roman"/>
          <w:color w:val="000000"/>
          <w:sz w:val="24"/>
          <w:szCs w:val="24"/>
        </w:rPr>
        <w:t xml:space="preserve"> - лицо, осуществляющее инкассацию денежной выручки и иных ценностей в </w:t>
      </w:r>
      <w:r w:rsidR="00675EC0" w:rsidRPr="0016050D">
        <w:rPr>
          <w:rFonts w:ascii="Times New Roman" w:hAnsi="Times New Roman" w:cs="Times New Roman"/>
          <w:color w:val="000000"/>
          <w:sz w:val="24"/>
          <w:szCs w:val="24"/>
        </w:rPr>
        <w:t>организациях</w:t>
      </w:r>
      <w:r w:rsidRPr="0016050D">
        <w:rPr>
          <w:rFonts w:ascii="Times New Roman" w:hAnsi="Times New Roman" w:cs="Times New Roman"/>
          <w:color w:val="000000"/>
          <w:sz w:val="24"/>
          <w:szCs w:val="24"/>
        </w:rPr>
        <w:t>.</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Коммивояжер</w:t>
      </w:r>
      <w:r w:rsidRPr="0016050D">
        <w:rPr>
          <w:rFonts w:ascii="Times New Roman" w:hAnsi="Times New Roman" w:cs="Times New Roman"/>
          <w:color w:val="000000"/>
          <w:sz w:val="24"/>
          <w:szCs w:val="24"/>
        </w:rPr>
        <w:t> - разъездной агент торговой фирмы, предлагающий покупателям товары по имеющимся у него образцам, каталогам.</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Промоутер</w:t>
      </w:r>
      <w:r w:rsidRPr="0016050D">
        <w:rPr>
          <w:rFonts w:ascii="Times New Roman" w:hAnsi="Times New Roman" w:cs="Times New Roman"/>
          <w:color w:val="000000"/>
          <w:sz w:val="24"/>
          <w:szCs w:val="24"/>
        </w:rPr>
        <w:t xml:space="preserve"> - тот, кто содействует, продвигает - человек, занимающийся прямой рекламой некоего товара. В его обязанности входит работа с прохожими и посетителями </w:t>
      </w:r>
      <w:r w:rsidRPr="0016050D">
        <w:rPr>
          <w:rFonts w:ascii="Times New Roman" w:hAnsi="Times New Roman" w:cs="Times New Roman"/>
          <w:color w:val="000000"/>
          <w:sz w:val="24"/>
          <w:szCs w:val="24"/>
        </w:rPr>
        <w:lastRenderedPageBreak/>
        <w:t>магазинов и предложение им определенного товара. Может работать как от агентства, так и напрямую от фирмы.</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Рекрутер</w:t>
      </w:r>
      <w:r w:rsidRPr="0016050D">
        <w:rPr>
          <w:rFonts w:ascii="Times New Roman" w:hAnsi="Times New Roman" w:cs="Times New Roman"/>
          <w:color w:val="000000"/>
          <w:sz w:val="24"/>
          <w:szCs w:val="24"/>
        </w:rPr>
        <w:t xml:space="preserve"> - человек, занимающийся подбором </w:t>
      </w:r>
      <w:proofErr w:type="spellStart"/>
      <w:r w:rsidRPr="0016050D">
        <w:rPr>
          <w:rFonts w:ascii="Times New Roman" w:hAnsi="Times New Roman" w:cs="Times New Roman"/>
          <w:color w:val="000000"/>
          <w:sz w:val="24"/>
          <w:szCs w:val="24"/>
        </w:rPr>
        <w:t>песонала</w:t>
      </w:r>
      <w:proofErr w:type="spellEnd"/>
      <w:r w:rsidRPr="0016050D">
        <w:rPr>
          <w:rFonts w:ascii="Times New Roman" w:hAnsi="Times New Roman" w:cs="Times New Roman"/>
          <w:color w:val="000000"/>
          <w:sz w:val="24"/>
          <w:szCs w:val="24"/>
        </w:rPr>
        <w:t>.</w:t>
      </w:r>
    </w:p>
    <w:p w:rsidR="00A0358D" w:rsidRPr="0016050D" w:rsidRDefault="00A0358D" w:rsidP="0016050D">
      <w:pPr>
        <w:pStyle w:val="a7"/>
        <w:ind w:firstLine="708"/>
        <w:jc w:val="both"/>
        <w:rPr>
          <w:rFonts w:ascii="Times New Roman" w:hAnsi="Times New Roman" w:cs="Times New Roman"/>
          <w:color w:val="000000"/>
          <w:sz w:val="24"/>
          <w:szCs w:val="24"/>
        </w:rPr>
      </w:pPr>
      <w:r w:rsidRPr="0016050D">
        <w:rPr>
          <w:rFonts w:ascii="Times New Roman" w:hAnsi="Times New Roman" w:cs="Times New Roman"/>
          <w:bCs/>
          <w:color w:val="000000"/>
          <w:sz w:val="24"/>
          <w:szCs w:val="24"/>
        </w:rPr>
        <w:t>Супервайзер</w:t>
      </w:r>
      <w:r w:rsidRPr="0016050D">
        <w:rPr>
          <w:rFonts w:ascii="Times New Roman" w:hAnsi="Times New Roman" w:cs="Times New Roman"/>
          <w:color w:val="000000"/>
          <w:sz w:val="24"/>
          <w:szCs w:val="24"/>
        </w:rPr>
        <w:t> - руководител</w:t>
      </w:r>
      <w:r w:rsidR="00675EC0" w:rsidRPr="0016050D">
        <w:rPr>
          <w:rFonts w:ascii="Times New Roman" w:hAnsi="Times New Roman" w:cs="Times New Roman"/>
          <w:color w:val="000000"/>
          <w:sz w:val="24"/>
          <w:szCs w:val="24"/>
        </w:rPr>
        <w:t>ь</w:t>
      </w:r>
      <w:r w:rsidRPr="0016050D">
        <w:rPr>
          <w:rFonts w:ascii="Times New Roman" w:hAnsi="Times New Roman" w:cs="Times New Roman"/>
          <w:color w:val="000000"/>
          <w:sz w:val="24"/>
          <w:szCs w:val="24"/>
        </w:rPr>
        <w:t xml:space="preserve"> низшего или среднего звена. Осуществляет наблюдение и контролирует деятельность сотрудников.</w:t>
      </w:r>
    </w:p>
    <w:p w:rsidR="00675EC0" w:rsidRDefault="00BF0622" w:rsidP="0016050D">
      <w:pPr>
        <w:pStyle w:val="a7"/>
        <w:jc w:val="both"/>
        <w:rPr>
          <w:rFonts w:ascii="Times New Roman" w:hAnsi="Times New Roman" w:cs="Times New Roman"/>
          <w:color w:val="000000"/>
          <w:sz w:val="24"/>
          <w:szCs w:val="24"/>
        </w:rPr>
      </w:pPr>
      <w:r>
        <w:rPr>
          <w:rFonts w:ascii="Times New Roman" w:hAnsi="Times New Roman" w:cs="Times New Roman"/>
          <w:b/>
          <w:bCs/>
          <w:color w:val="000000"/>
          <w:sz w:val="24"/>
          <w:szCs w:val="24"/>
        </w:rPr>
        <w:t>1 задание</w:t>
      </w:r>
      <w:r w:rsidR="00362460" w:rsidRPr="0016050D">
        <w:rPr>
          <w:rFonts w:ascii="Times New Roman" w:hAnsi="Times New Roman" w:cs="Times New Roman"/>
          <w:b/>
          <w:bCs/>
          <w:color w:val="000000"/>
          <w:sz w:val="24"/>
          <w:szCs w:val="24"/>
        </w:rPr>
        <w:t>.</w:t>
      </w:r>
      <w:r w:rsidR="00362460" w:rsidRPr="0016050D">
        <w:rPr>
          <w:rFonts w:ascii="Times New Roman" w:hAnsi="Times New Roman" w:cs="Times New Roman"/>
          <w:color w:val="000000"/>
          <w:sz w:val="24"/>
          <w:szCs w:val="24"/>
        </w:rPr>
        <w:t> </w:t>
      </w:r>
      <w:r w:rsidR="00AF62AC" w:rsidRPr="00AF62AC">
        <w:rPr>
          <w:rFonts w:ascii="Times New Roman" w:hAnsi="Times New Roman" w:cs="Times New Roman"/>
          <w:color w:val="000000"/>
          <w:sz w:val="24"/>
          <w:szCs w:val="24"/>
        </w:rPr>
        <w:t>"</w:t>
      </w:r>
      <w:r w:rsidR="006839D5" w:rsidRPr="00AF62AC">
        <w:rPr>
          <w:rFonts w:ascii="Times New Roman" w:hAnsi="Times New Roman" w:cs="Times New Roman"/>
          <w:b/>
          <w:color w:val="000000"/>
          <w:sz w:val="24"/>
          <w:szCs w:val="24"/>
        </w:rPr>
        <w:t>Экономические понятия</w:t>
      </w:r>
      <w:r w:rsidR="00AF62AC" w:rsidRPr="00AF62AC">
        <w:rPr>
          <w:rFonts w:ascii="Times New Roman" w:hAnsi="Times New Roman" w:cs="Times New Roman"/>
          <w:b/>
          <w:color w:val="000000"/>
          <w:sz w:val="24"/>
          <w:szCs w:val="24"/>
        </w:rPr>
        <w:t>"</w:t>
      </w:r>
      <w:r w:rsidR="006839D5">
        <w:rPr>
          <w:rFonts w:ascii="Times New Roman" w:hAnsi="Times New Roman" w:cs="Times New Roman"/>
          <w:color w:val="000000"/>
          <w:sz w:val="24"/>
          <w:szCs w:val="24"/>
        </w:rPr>
        <w:t xml:space="preserve"> </w:t>
      </w:r>
      <w:r w:rsidR="0016050D">
        <w:rPr>
          <w:rFonts w:ascii="Times New Roman" w:hAnsi="Times New Roman" w:cs="Times New Roman"/>
          <w:color w:val="000000"/>
          <w:sz w:val="24"/>
          <w:szCs w:val="24"/>
        </w:rPr>
        <w:t xml:space="preserve">Мы с вами уже говорили, с какими экономическими понятиями </w:t>
      </w:r>
      <w:r w:rsidR="00243550">
        <w:rPr>
          <w:rFonts w:ascii="Times New Roman" w:hAnsi="Times New Roman" w:cs="Times New Roman"/>
          <w:color w:val="000000"/>
          <w:sz w:val="24"/>
          <w:szCs w:val="24"/>
        </w:rPr>
        <w:t xml:space="preserve">необходимо </w:t>
      </w:r>
      <w:r w:rsidR="0016050D">
        <w:rPr>
          <w:rFonts w:ascii="Times New Roman" w:hAnsi="Times New Roman" w:cs="Times New Roman"/>
          <w:color w:val="000000"/>
          <w:sz w:val="24"/>
          <w:szCs w:val="24"/>
        </w:rPr>
        <w:t xml:space="preserve">знакомить детей. </w:t>
      </w:r>
      <w:r w:rsidR="00243550">
        <w:rPr>
          <w:rFonts w:ascii="Times New Roman" w:hAnsi="Times New Roman" w:cs="Times New Roman"/>
          <w:color w:val="000000"/>
          <w:sz w:val="24"/>
          <w:szCs w:val="24"/>
        </w:rPr>
        <w:t>А с</w:t>
      </w:r>
      <w:r w:rsidR="00362460" w:rsidRPr="0016050D">
        <w:rPr>
          <w:rFonts w:ascii="Times New Roman" w:hAnsi="Times New Roman" w:cs="Times New Roman"/>
          <w:color w:val="000000"/>
          <w:sz w:val="24"/>
          <w:szCs w:val="24"/>
        </w:rPr>
        <w:t xml:space="preserve">ейчас </w:t>
      </w:r>
      <w:proofErr w:type="gramStart"/>
      <w:r w:rsidR="0016050D">
        <w:rPr>
          <w:rFonts w:ascii="Times New Roman" w:hAnsi="Times New Roman" w:cs="Times New Roman"/>
          <w:color w:val="000000"/>
          <w:sz w:val="24"/>
          <w:szCs w:val="24"/>
        </w:rPr>
        <w:t>проверим</w:t>
      </w:r>
      <w:proofErr w:type="gramEnd"/>
      <w:r w:rsidR="0016050D">
        <w:rPr>
          <w:rFonts w:ascii="Times New Roman" w:hAnsi="Times New Roman" w:cs="Times New Roman"/>
          <w:color w:val="000000"/>
          <w:sz w:val="24"/>
          <w:szCs w:val="24"/>
        </w:rPr>
        <w:t xml:space="preserve"> как </w:t>
      </w:r>
      <w:r w:rsidR="00144705">
        <w:rPr>
          <w:rFonts w:ascii="Times New Roman" w:hAnsi="Times New Roman" w:cs="Times New Roman"/>
          <w:color w:val="000000"/>
          <w:sz w:val="24"/>
          <w:szCs w:val="24"/>
        </w:rPr>
        <w:t xml:space="preserve">мы </w:t>
      </w:r>
      <w:r w:rsidR="0016050D">
        <w:rPr>
          <w:rFonts w:ascii="Times New Roman" w:hAnsi="Times New Roman" w:cs="Times New Roman"/>
          <w:color w:val="000000"/>
          <w:sz w:val="24"/>
          <w:szCs w:val="24"/>
        </w:rPr>
        <w:t xml:space="preserve">сами </w:t>
      </w:r>
      <w:r w:rsidR="00144705">
        <w:rPr>
          <w:rFonts w:ascii="Times New Roman" w:hAnsi="Times New Roman" w:cs="Times New Roman"/>
          <w:color w:val="000000"/>
          <w:sz w:val="24"/>
          <w:szCs w:val="24"/>
        </w:rPr>
        <w:t>владеем финансово-экономическими понятиями</w:t>
      </w:r>
      <w:r w:rsidR="006839D5">
        <w:rPr>
          <w:rFonts w:ascii="Times New Roman" w:hAnsi="Times New Roman" w:cs="Times New Roman"/>
          <w:color w:val="000000"/>
          <w:sz w:val="24"/>
          <w:szCs w:val="24"/>
        </w:rPr>
        <w:t>.</w:t>
      </w:r>
      <w:r w:rsidR="0016050D">
        <w:rPr>
          <w:rFonts w:ascii="Times New Roman" w:hAnsi="Times New Roman" w:cs="Times New Roman"/>
          <w:color w:val="000000"/>
          <w:sz w:val="24"/>
          <w:szCs w:val="24"/>
        </w:rPr>
        <w:t xml:space="preserve"> </w:t>
      </w:r>
      <w:r w:rsidR="00243550">
        <w:rPr>
          <w:rFonts w:ascii="Times New Roman" w:hAnsi="Times New Roman" w:cs="Times New Roman"/>
          <w:color w:val="000000"/>
          <w:sz w:val="24"/>
          <w:szCs w:val="24"/>
        </w:rPr>
        <w:t xml:space="preserve">Каждой команде я предлагаю </w:t>
      </w:r>
      <w:r w:rsidR="0016050D" w:rsidRPr="0016050D">
        <w:rPr>
          <w:rFonts w:ascii="Times New Roman" w:hAnsi="Times New Roman" w:cs="Times New Roman"/>
          <w:color w:val="000000"/>
          <w:sz w:val="24"/>
          <w:szCs w:val="24"/>
        </w:rPr>
        <w:t>описания</w:t>
      </w:r>
      <w:r w:rsidR="00362460" w:rsidRPr="0016050D">
        <w:rPr>
          <w:rFonts w:ascii="Times New Roman" w:hAnsi="Times New Roman" w:cs="Times New Roman"/>
          <w:color w:val="000000"/>
          <w:sz w:val="24"/>
          <w:szCs w:val="24"/>
        </w:rPr>
        <w:t xml:space="preserve"> </w:t>
      </w:r>
      <w:r w:rsidR="00144705">
        <w:rPr>
          <w:rFonts w:ascii="Times New Roman" w:hAnsi="Times New Roman" w:cs="Times New Roman"/>
          <w:color w:val="000000"/>
          <w:sz w:val="24"/>
          <w:szCs w:val="24"/>
        </w:rPr>
        <w:t xml:space="preserve">шести </w:t>
      </w:r>
      <w:r w:rsidR="00362460" w:rsidRPr="0016050D">
        <w:rPr>
          <w:rFonts w:ascii="Times New Roman" w:hAnsi="Times New Roman" w:cs="Times New Roman"/>
          <w:color w:val="000000"/>
          <w:sz w:val="24"/>
          <w:szCs w:val="24"/>
        </w:rPr>
        <w:t>экономическ</w:t>
      </w:r>
      <w:r w:rsidR="0016050D" w:rsidRPr="0016050D">
        <w:rPr>
          <w:rFonts w:ascii="Times New Roman" w:hAnsi="Times New Roman" w:cs="Times New Roman"/>
          <w:color w:val="000000"/>
          <w:sz w:val="24"/>
          <w:szCs w:val="24"/>
        </w:rPr>
        <w:t>их понятий</w:t>
      </w:r>
      <w:r w:rsidR="00362460" w:rsidRPr="0016050D">
        <w:rPr>
          <w:rFonts w:ascii="Times New Roman" w:hAnsi="Times New Roman" w:cs="Times New Roman"/>
          <w:color w:val="000000"/>
          <w:sz w:val="24"/>
          <w:szCs w:val="24"/>
        </w:rPr>
        <w:t xml:space="preserve">, </w:t>
      </w:r>
      <w:r w:rsidR="00243550">
        <w:rPr>
          <w:rFonts w:ascii="Times New Roman" w:hAnsi="Times New Roman" w:cs="Times New Roman"/>
          <w:color w:val="000000"/>
          <w:sz w:val="24"/>
          <w:szCs w:val="24"/>
        </w:rPr>
        <w:t xml:space="preserve">необходимо вписать </w:t>
      </w:r>
      <w:r w:rsidR="00144705">
        <w:rPr>
          <w:rFonts w:ascii="Times New Roman" w:hAnsi="Times New Roman" w:cs="Times New Roman"/>
          <w:color w:val="000000"/>
          <w:sz w:val="24"/>
          <w:szCs w:val="24"/>
        </w:rPr>
        <w:t xml:space="preserve">его </w:t>
      </w:r>
      <w:r w:rsidR="006839D5">
        <w:rPr>
          <w:rFonts w:ascii="Times New Roman" w:hAnsi="Times New Roman" w:cs="Times New Roman"/>
          <w:color w:val="000000"/>
          <w:sz w:val="24"/>
          <w:szCs w:val="24"/>
        </w:rPr>
        <w:t>название</w:t>
      </w:r>
      <w:r w:rsidR="00362460" w:rsidRPr="0016050D">
        <w:rPr>
          <w:rFonts w:ascii="Times New Roman" w:hAnsi="Times New Roman" w:cs="Times New Roman"/>
          <w:color w:val="000000"/>
          <w:sz w:val="24"/>
          <w:szCs w:val="24"/>
        </w:rPr>
        <w:t xml:space="preserve">. </w:t>
      </w:r>
      <w:r w:rsidR="00243550">
        <w:rPr>
          <w:rFonts w:ascii="Times New Roman" w:hAnsi="Times New Roman" w:cs="Times New Roman"/>
          <w:color w:val="000000"/>
          <w:sz w:val="24"/>
          <w:szCs w:val="24"/>
        </w:rPr>
        <w:t xml:space="preserve">За каждый </w:t>
      </w:r>
      <w:r w:rsidR="006839D5">
        <w:rPr>
          <w:rFonts w:ascii="Times New Roman" w:hAnsi="Times New Roman" w:cs="Times New Roman"/>
          <w:color w:val="000000"/>
          <w:sz w:val="24"/>
          <w:szCs w:val="24"/>
        </w:rPr>
        <w:t xml:space="preserve">правильный </w:t>
      </w:r>
      <w:r w:rsidR="00243550">
        <w:rPr>
          <w:rFonts w:ascii="Times New Roman" w:hAnsi="Times New Roman" w:cs="Times New Roman"/>
          <w:color w:val="000000"/>
          <w:sz w:val="24"/>
          <w:szCs w:val="24"/>
        </w:rPr>
        <w:t xml:space="preserve">ответ -1 балл. </w:t>
      </w:r>
      <w:r w:rsidR="00D92554" w:rsidRPr="0016050D">
        <w:rPr>
          <w:rFonts w:ascii="Times New Roman" w:hAnsi="Times New Roman" w:cs="Times New Roman"/>
          <w:color w:val="000000"/>
          <w:sz w:val="24"/>
          <w:szCs w:val="24"/>
        </w:rPr>
        <w:t>Если ответ командой дан неверный, команда – соперница может ответить</w:t>
      </w:r>
      <w:r w:rsidR="00D92554">
        <w:rPr>
          <w:rFonts w:ascii="Times New Roman" w:hAnsi="Times New Roman" w:cs="Times New Roman"/>
          <w:color w:val="000000"/>
          <w:sz w:val="24"/>
          <w:szCs w:val="24"/>
        </w:rPr>
        <w:t>.</w:t>
      </w:r>
    </w:p>
    <w:p w:rsidR="005A40F8" w:rsidRPr="005A40F8" w:rsidRDefault="00836138" w:rsidP="0016050D">
      <w:pPr>
        <w:pStyle w:val="a7"/>
        <w:jc w:val="both"/>
        <w:rPr>
          <w:rFonts w:ascii="Times New Roman" w:hAnsi="Times New Roman" w:cs="Times New Roman"/>
          <w:color w:val="000000"/>
          <w:sz w:val="24"/>
          <w:szCs w:val="24"/>
          <w:u w:val="single"/>
        </w:rPr>
      </w:pPr>
      <w:r>
        <w:rPr>
          <w:rFonts w:ascii="Times New Roman" w:hAnsi="Times New Roman" w:cs="Times New Roman"/>
          <w:b/>
          <w:color w:val="FF0000"/>
          <w:sz w:val="24"/>
          <w:szCs w:val="24"/>
        </w:rPr>
        <w:t>СЛАЙД</w:t>
      </w:r>
      <w:proofErr w:type="gramStart"/>
      <w:r w:rsidRPr="005A40F8">
        <w:rPr>
          <w:rFonts w:ascii="Times New Roman" w:hAnsi="Times New Roman" w:cs="Times New Roman"/>
          <w:color w:val="000000"/>
          <w:sz w:val="24"/>
          <w:szCs w:val="24"/>
          <w:u w:val="single"/>
        </w:rPr>
        <w:t xml:space="preserve"> </w:t>
      </w:r>
      <w:r w:rsidR="005A40F8" w:rsidRPr="005A40F8">
        <w:rPr>
          <w:rFonts w:ascii="Times New Roman" w:hAnsi="Times New Roman" w:cs="Times New Roman"/>
          <w:color w:val="000000"/>
          <w:sz w:val="24"/>
          <w:szCs w:val="24"/>
          <w:u w:val="single"/>
        </w:rPr>
        <w:t>Д</w:t>
      </w:r>
      <w:proofErr w:type="gramEnd"/>
      <w:r w:rsidR="005A40F8" w:rsidRPr="005A40F8">
        <w:rPr>
          <w:rFonts w:ascii="Times New Roman" w:hAnsi="Times New Roman" w:cs="Times New Roman"/>
          <w:color w:val="000000"/>
          <w:sz w:val="24"/>
          <w:szCs w:val="24"/>
          <w:u w:val="single"/>
        </w:rPr>
        <w:t>ля команды "Рубль":</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Ассортимент</w:t>
      </w:r>
      <w:r w:rsidRPr="003404FC">
        <w:rPr>
          <w:rFonts w:ascii="Times New Roman" w:hAnsi="Times New Roman" w:cs="Times New Roman"/>
          <w:color w:val="000000"/>
          <w:sz w:val="24"/>
          <w:szCs w:val="24"/>
        </w:rPr>
        <w:t> – набор различных видов выпускаемой на предприятии продукции, товаров (на складе, в магазине) или предлагаемых услуг.</w:t>
      </w:r>
    </w:p>
    <w:p w:rsidR="00C40A85" w:rsidRDefault="00362460" w:rsidP="00C40A85">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Распродажа</w:t>
      </w:r>
      <w:r w:rsidRPr="003404FC">
        <w:rPr>
          <w:rFonts w:ascii="Times New Roman" w:hAnsi="Times New Roman" w:cs="Times New Roman"/>
          <w:color w:val="000000"/>
          <w:sz w:val="24"/>
          <w:szCs w:val="24"/>
        </w:rPr>
        <w:t> – торговля товарами сезонного спроса по сниженным ценам.</w:t>
      </w:r>
    </w:p>
    <w:p w:rsidR="00362460" w:rsidRPr="003404FC" w:rsidRDefault="00362460" w:rsidP="00C40A85">
      <w:pPr>
        <w:pStyle w:val="a7"/>
        <w:ind w:firstLine="708"/>
        <w:jc w:val="both"/>
        <w:rPr>
          <w:rFonts w:ascii="Times New Roman" w:hAnsi="Times New Roman" w:cs="Times New Roman"/>
          <w:color w:val="000000"/>
          <w:sz w:val="24"/>
          <w:szCs w:val="24"/>
        </w:rPr>
      </w:pPr>
      <w:r w:rsidRPr="003404FC">
        <w:rPr>
          <w:rFonts w:ascii="Times New Roman" w:hAnsi="Times New Roman" w:cs="Times New Roman"/>
          <w:color w:val="000000"/>
          <w:sz w:val="24"/>
          <w:szCs w:val="24"/>
        </w:rPr>
        <w:t>Спонсор - помощник в деле, который готов оплатить расходы, необходимые для его успешного осуществления, и не требует возврата своих денег.</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Благотворительность</w:t>
      </w:r>
      <w:r w:rsidRPr="003404FC">
        <w:rPr>
          <w:rFonts w:ascii="Times New Roman" w:hAnsi="Times New Roman" w:cs="Times New Roman"/>
          <w:color w:val="000000"/>
          <w:sz w:val="24"/>
          <w:szCs w:val="24"/>
        </w:rPr>
        <w:t> - безвозмездная финансовая помощь для осуществления социально значимых мероприятий.</w:t>
      </w:r>
    </w:p>
    <w:p w:rsidR="00BE4B66" w:rsidRDefault="00362460" w:rsidP="00BE4B66">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Дефицит</w:t>
      </w:r>
      <w:r w:rsidRPr="003404FC">
        <w:rPr>
          <w:rFonts w:ascii="Times New Roman" w:hAnsi="Times New Roman" w:cs="Times New Roman"/>
          <w:color w:val="000000"/>
          <w:sz w:val="24"/>
          <w:szCs w:val="24"/>
        </w:rPr>
        <w:t> – недостаток, нехватка чего-либо</w:t>
      </w:r>
    </w:p>
    <w:p w:rsidR="00BE4B66" w:rsidRPr="003404FC" w:rsidRDefault="00BE4B66" w:rsidP="00BE4B66">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Затраты</w:t>
      </w:r>
      <w:r w:rsidRPr="003404FC">
        <w:rPr>
          <w:rFonts w:ascii="Times New Roman" w:hAnsi="Times New Roman" w:cs="Times New Roman"/>
          <w:color w:val="000000"/>
          <w:sz w:val="24"/>
          <w:szCs w:val="24"/>
        </w:rPr>
        <w:t> - средства, вложенные в какое-либо дело или в производство того или иного товара.</w:t>
      </w:r>
    </w:p>
    <w:p w:rsidR="005A40F8" w:rsidRPr="005A40F8" w:rsidRDefault="00836138" w:rsidP="005A40F8">
      <w:pPr>
        <w:pStyle w:val="a7"/>
        <w:jc w:val="both"/>
        <w:rPr>
          <w:rFonts w:ascii="Times New Roman" w:hAnsi="Times New Roman" w:cs="Times New Roman"/>
          <w:color w:val="000000"/>
          <w:sz w:val="24"/>
          <w:szCs w:val="24"/>
          <w:u w:val="single"/>
        </w:rPr>
      </w:pPr>
      <w:r>
        <w:rPr>
          <w:rFonts w:ascii="Times New Roman" w:hAnsi="Times New Roman" w:cs="Times New Roman"/>
          <w:b/>
          <w:color w:val="FF0000"/>
          <w:sz w:val="24"/>
          <w:szCs w:val="24"/>
        </w:rPr>
        <w:t>СЛАЙД</w:t>
      </w:r>
      <w:proofErr w:type="gramStart"/>
      <w:r w:rsidRPr="005A40F8">
        <w:rPr>
          <w:rFonts w:ascii="Times New Roman" w:hAnsi="Times New Roman" w:cs="Times New Roman"/>
          <w:color w:val="000000"/>
          <w:sz w:val="24"/>
          <w:szCs w:val="24"/>
          <w:u w:val="single"/>
        </w:rPr>
        <w:t xml:space="preserve"> </w:t>
      </w:r>
      <w:r w:rsidR="005A40F8" w:rsidRPr="005A40F8">
        <w:rPr>
          <w:rFonts w:ascii="Times New Roman" w:hAnsi="Times New Roman" w:cs="Times New Roman"/>
          <w:color w:val="000000"/>
          <w:sz w:val="24"/>
          <w:szCs w:val="24"/>
          <w:u w:val="single"/>
        </w:rPr>
        <w:t>Д</w:t>
      </w:r>
      <w:proofErr w:type="gramEnd"/>
      <w:r w:rsidR="005A40F8" w:rsidRPr="005A40F8">
        <w:rPr>
          <w:rFonts w:ascii="Times New Roman" w:hAnsi="Times New Roman" w:cs="Times New Roman"/>
          <w:color w:val="000000"/>
          <w:sz w:val="24"/>
          <w:szCs w:val="24"/>
          <w:u w:val="single"/>
        </w:rPr>
        <w:t>ля команды "Доллар":</w:t>
      </w:r>
    </w:p>
    <w:p w:rsidR="00BE4B66" w:rsidRPr="003404FC" w:rsidRDefault="00BE4B66" w:rsidP="00BE4B66">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Налог</w:t>
      </w:r>
      <w:r w:rsidRPr="003404FC">
        <w:rPr>
          <w:rFonts w:ascii="Times New Roman" w:hAnsi="Times New Roman" w:cs="Times New Roman"/>
          <w:color w:val="000000"/>
          <w:sz w:val="24"/>
          <w:szCs w:val="24"/>
        </w:rPr>
        <w:t> - это определенная сумма денег, которую каждому производителю товара, каждому получателю дохода, каждому владельцу имущества необходимо уплатить государству для пополнения государственного бюджета.</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Банкротство</w:t>
      </w:r>
      <w:r w:rsidRPr="003404FC">
        <w:rPr>
          <w:rFonts w:ascii="Times New Roman" w:hAnsi="Times New Roman" w:cs="Times New Roman"/>
          <w:color w:val="000000"/>
          <w:sz w:val="24"/>
          <w:szCs w:val="24"/>
        </w:rPr>
        <w:t> – неспособность гражданина или фирмы платить по своим долговым обязательствам из-за отсутствия средств.</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Потребление</w:t>
      </w:r>
      <w:r w:rsidRPr="003404FC">
        <w:rPr>
          <w:rFonts w:ascii="Times New Roman" w:hAnsi="Times New Roman" w:cs="Times New Roman"/>
          <w:color w:val="000000"/>
          <w:sz w:val="24"/>
          <w:szCs w:val="24"/>
        </w:rPr>
        <w:t> - использование чего-либо для удовлетворения потребностей.</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Накопление</w:t>
      </w:r>
      <w:r w:rsidRPr="003404FC">
        <w:rPr>
          <w:rFonts w:ascii="Times New Roman" w:hAnsi="Times New Roman" w:cs="Times New Roman"/>
          <w:color w:val="000000"/>
          <w:sz w:val="24"/>
          <w:szCs w:val="24"/>
        </w:rPr>
        <w:t> - использование некоторой части полученной прибыли на расширение производства или использование сре</w:t>
      </w:r>
      <w:proofErr w:type="gramStart"/>
      <w:r w:rsidRPr="003404FC">
        <w:rPr>
          <w:rFonts w:ascii="Times New Roman" w:hAnsi="Times New Roman" w:cs="Times New Roman"/>
          <w:color w:val="000000"/>
          <w:sz w:val="24"/>
          <w:szCs w:val="24"/>
        </w:rPr>
        <w:t>дств дл</w:t>
      </w:r>
      <w:proofErr w:type="gramEnd"/>
      <w:r w:rsidRPr="003404FC">
        <w:rPr>
          <w:rFonts w:ascii="Times New Roman" w:hAnsi="Times New Roman" w:cs="Times New Roman"/>
          <w:color w:val="000000"/>
          <w:sz w:val="24"/>
          <w:szCs w:val="24"/>
        </w:rPr>
        <w:t>я создания запасов.</w:t>
      </w:r>
    </w:p>
    <w:p w:rsidR="008E6753" w:rsidRPr="003404FC" w:rsidRDefault="008E6753"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color w:val="000000"/>
          <w:sz w:val="24"/>
          <w:szCs w:val="24"/>
        </w:rPr>
        <w:t xml:space="preserve">Услуга -  помощь (платная или безвозмездная), которую можно предоставить </w:t>
      </w:r>
      <w:proofErr w:type="gramStart"/>
      <w:r w:rsidRPr="003404FC">
        <w:rPr>
          <w:rFonts w:ascii="Times New Roman" w:hAnsi="Times New Roman" w:cs="Times New Roman"/>
          <w:color w:val="000000"/>
          <w:sz w:val="24"/>
          <w:szCs w:val="24"/>
        </w:rPr>
        <w:t>другому</w:t>
      </w:r>
      <w:proofErr w:type="gramEnd"/>
      <w:r w:rsidRPr="003404FC">
        <w:rPr>
          <w:rFonts w:ascii="Times New Roman" w:hAnsi="Times New Roman" w:cs="Times New Roman"/>
          <w:color w:val="000000"/>
          <w:sz w:val="24"/>
          <w:szCs w:val="24"/>
        </w:rPr>
        <w:t>.</w:t>
      </w:r>
    </w:p>
    <w:p w:rsidR="00362460" w:rsidRPr="00BE4B66" w:rsidRDefault="00362460" w:rsidP="008E6753">
      <w:pPr>
        <w:pStyle w:val="a7"/>
        <w:ind w:firstLine="708"/>
        <w:jc w:val="both"/>
        <w:rPr>
          <w:rFonts w:ascii="Times New Roman" w:hAnsi="Times New Roman" w:cs="Times New Roman"/>
          <w:color w:val="000000" w:themeColor="text1"/>
          <w:sz w:val="24"/>
          <w:szCs w:val="24"/>
        </w:rPr>
      </w:pPr>
      <w:proofErr w:type="spellStart"/>
      <w:r w:rsidRPr="00BE4B66">
        <w:rPr>
          <w:rFonts w:ascii="Times New Roman" w:hAnsi="Times New Roman" w:cs="Times New Roman"/>
          <w:bCs/>
          <w:color w:val="000000" w:themeColor="text1"/>
          <w:sz w:val="24"/>
          <w:szCs w:val="24"/>
        </w:rPr>
        <w:t>П</w:t>
      </w:r>
      <w:proofErr w:type="gramStart"/>
      <w:r w:rsidRPr="00BE4B66">
        <w:rPr>
          <w:rFonts w:ascii="Times New Roman" w:hAnsi="Times New Roman" w:cs="Times New Roman"/>
          <w:bCs/>
          <w:color w:val="000000" w:themeColor="text1"/>
          <w:sz w:val="24"/>
          <w:szCs w:val="24"/>
        </w:rPr>
        <w:t>p</w:t>
      </w:r>
      <w:proofErr w:type="gramEnd"/>
      <w:r w:rsidRPr="00BE4B66">
        <w:rPr>
          <w:rFonts w:ascii="Times New Roman" w:hAnsi="Times New Roman" w:cs="Times New Roman"/>
          <w:bCs/>
          <w:color w:val="000000" w:themeColor="text1"/>
          <w:sz w:val="24"/>
          <w:szCs w:val="24"/>
        </w:rPr>
        <w:t>ибыль</w:t>
      </w:r>
      <w:proofErr w:type="spellEnd"/>
      <w:r w:rsidRPr="00BE4B66">
        <w:rPr>
          <w:rFonts w:ascii="Times New Roman" w:hAnsi="Times New Roman" w:cs="Times New Roman"/>
          <w:color w:val="000000" w:themeColor="text1"/>
          <w:sz w:val="24"/>
          <w:szCs w:val="24"/>
        </w:rPr>
        <w:t> - положительная разница между доходами и расходами.</w:t>
      </w:r>
    </w:p>
    <w:p w:rsidR="005E5AEA" w:rsidRPr="005A40F8" w:rsidRDefault="00836138" w:rsidP="005E5AEA">
      <w:pPr>
        <w:pStyle w:val="a7"/>
        <w:jc w:val="both"/>
        <w:rPr>
          <w:rFonts w:ascii="Times New Roman" w:hAnsi="Times New Roman" w:cs="Times New Roman"/>
          <w:color w:val="000000"/>
          <w:sz w:val="24"/>
          <w:szCs w:val="24"/>
          <w:u w:val="single"/>
        </w:rPr>
      </w:pPr>
      <w:r>
        <w:rPr>
          <w:rFonts w:ascii="Times New Roman" w:hAnsi="Times New Roman" w:cs="Times New Roman"/>
          <w:b/>
          <w:color w:val="FF0000"/>
          <w:sz w:val="24"/>
          <w:szCs w:val="24"/>
        </w:rPr>
        <w:t>СЛАЙД</w:t>
      </w:r>
      <w:proofErr w:type="gramStart"/>
      <w:r w:rsidRPr="005A40F8">
        <w:rPr>
          <w:rFonts w:ascii="Times New Roman" w:hAnsi="Times New Roman" w:cs="Times New Roman"/>
          <w:color w:val="000000"/>
          <w:sz w:val="24"/>
          <w:szCs w:val="24"/>
          <w:u w:val="single"/>
        </w:rPr>
        <w:t xml:space="preserve"> </w:t>
      </w:r>
      <w:r w:rsidR="005E5AEA" w:rsidRPr="005A40F8">
        <w:rPr>
          <w:rFonts w:ascii="Times New Roman" w:hAnsi="Times New Roman" w:cs="Times New Roman"/>
          <w:color w:val="000000"/>
          <w:sz w:val="24"/>
          <w:szCs w:val="24"/>
          <w:u w:val="single"/>
        </w:rPr>
        <w:t>Д</w:t>
      </w:r>
      <w:proofErr w:type="gramEnd"/>
      <w:r w:rsidR="005E5AEA" w:rsidRPr="005A40F8">
        <w:rPr>
          <w:rFonts w:ascii="Times New Roman" w:hAnsi="Times New Roman" w:cs="Times New Roman"/>
          <w:color w:val="000000"/>
          <w:sz w:val="24"/>
          <w:szCs w:val="24"/>
          <w:u w:val="single"/>
        </w:rPr>
        <w:t>ля команды "</w:t>
      </w:r>
      <w:r w:rsidR="005E5AEA">
        <w:rPr>
          <w:rFonts w:ascii="Times New Roman" w:hAnsi="Times New Roman" w:cs="Times New Roman"/>
          <w:color w:val="000000"/>
          <w:sz w:val="24"/>
          <w:szCs w:val="24"/>
          <w:u w:val="single"/>
        </w:rPr>
        <w:t>Евро</w:t>
      </w:r>
      <w:r w:rsidR="005E5AEA" w:rsidRPr="005A40F8">
        <w:rPr>
          <w:rFonts w:ascii="Times New Roman" w:hAnsi="Times New Roman" w:cs="Times New Roman"/>
          <w:color w:val="000000"/>
          <w:sz w:val="24"/>
          <w:szCs w:val="24"/>
          <w:u w:val="single"/>
        </w:rPr>
        <w:t>":</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Цена</w:t>
      </w:r>
      <w:r w:rsidRPr="003404FC">
        <w:rPr>
          <w:rFonts w:ascii="Times New Roman" w:hAnsi="Times New Roman" w:cs="Times New Roman"/>
          <w:color w:val="000000"/>
          <w:sz w:val="24"/>
          <w:szCs w:val="24"/>
        </w:rPr>
        <w:t> - денежное выражение стоимости товара или услуги.</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Заработная плата</w:t>
      </w:r>
      <w:r w:rsidRPr="003404FC">
        <w:rPr>
          <w:rFonts w:ascii="Times New Roman" w:hAnsi="Times New Roman" w:cs="Times New Roman"/>
          <w:color w:val="000000"/>
          <w:sz w:val="24"/>
          <w:szCs w:val="24"/>
        </w:rPr>
        <w:t> - форма оплаты труда наемных работников.</w:t>
      </w:r>
    </w:p>
    <w:p w:rsidR="006839D5" w:rsidRDefault="006839D5" w:rsidP="008E6753">
      <w:pPr>
        <w:pStyle w:val="a7"/>
        <w:ind w:firstLine="708"/>
        <w:jc w:val="both"/>
        <w:rPr>
          <w:rFonts w:ascii="Times New Roman" w:hAnsi="Times New Roman" w:cs="Times New Roman"/>
          <w:color w:val="000000"/>
          <w:sz w:val="24"/>
          <w:szCs w:val="24"/>
        </w:rPr>
      </w:pPr>
      <w:r>
        <w:rPr>
          <w:rFonts w:ascii="Times New Roman" w:hAnsi="Times New Roman" w:cs="Times New Roman"/>
          <w:bCs/>
          <w:color w:val="000000"/>
          <w:sz w:val="24"/>
          <w:szCs w:val="24"/>
        </w:rPr>
        <w:t>Т</w:t>
      </w:r>
      <w:r w:rsidR="00362460" w:rsidRPr="003404FC">
        <w:rPr>
          <w:rFonts w:ascii="Times New Roman" w:hAnsi="Times New Roman" w:cs="Times New Roman"/>
          <w:bCs/>
          <w:color w:val="000000"/>
          <w:sz w:val="24"/>
          <w:szCs w:val="24"/>
        </w:rPr>
        <w:t>орговля</w:t>
      </w:r>
      <w:r w:rsidR="00362460" w:rsidRPr="003404FC">
        <w:rPr>
          <w:rFonts w:ascii="Times New Roman" w:hAnsi="Times New Roman" w:cs="Times New Roman"/>
          <w:color w:val="000000"/>
          <w:sz w:val="24"/>
          <w:szCs w:val="24"/>
        </w:rPr>
        <w:t xml:space="preserve"> - </w:t>
      </w:r>
      <w:r w:rsidRPr="003404FC">
        <w:rPr>
          <w:rFonts w:ascii="Times New Roman" w:hAnsi="Times New Roman" w:cs="Times New Roman"/>
          <w:color w:val="000000"/>
          <w:sz w:val="24"/>
          <w:szCs w:val="24"/>
        </w:rPr>
        <w:t>покупка и продажа товаров</w:t>
      </w:r>
      <w:r>
        <w:rPr>
          <w:rFonts w:ascii="Times New Roman" w:hAnsi="Times New Roman" w:cs="Times New Roman"/>
          <w:color w:val="000000"/>
          <w:sz w:val="24"/>
          <w:szCs w:val="24"/>
        </w:rPr>
        <w:t xml:space="preserve"> и</w:t>
      </w:r>
      <w:r w:rsidRPr="003404FC">
        <w:rPr>
          <w:rFonts w:ascii="Times New Roman" w:hAnsi="Times New Roman" w:cs="Times New Roman"/>
          <w:color w:val="000000"/>
          <w:sz w:val="24"/>
          <w:szCs w:val="24"/>
        </w:rPr>
        <w:t xml:space="preserve"> </w:t>
      </w:r>
      <w:r w:rsidR="00362460" w:rsidRPr="003404FC">
        <w:rPr>
          <w:rFonts w:ascii="Times New Roman" w:hAnsi="Times New Roman" w:cs="Times New Roman"/>
          <w:color w:val="000000"/>
          <w:sz w:val="24"/>
          <w:szCs w:val="24"/>
        </w:rPr>
        <w:t>сре</w:t>
      </w:r>
      <w:proofErr w:type="gramStart"/>
      <w:r w:rsidR="00362460" w:rsidRPr="003404FC">
        <w:rPr>
          <w:rFonts w:ascii="Times New Roman" w:hAnsi="Times New Roman" w:cs="Times New Roman"/>
          <w:color w:val="000000"/>
          <w:sz w:val="24"/>
          <w:szCs w:val="24"/>
        </w:rPr>
        <w:t>дств пр</w:t>
      </w:r>
      <w:proofErr w:type="gramEnd"/>
      <w:r w:rsidR="00362460" w:rsidRPr="003404FC">
        <w:rPr>
          <w:rFonts w:ascii="Times New Roman" w:hAnsi="Times New Roman" w:cs="Times New Roman"/>
          <w:color w:val="000000"/>
          <w:sz w:val="24"/>
          <w:szCs w:val="24"/>
        </w:rPr>
        <w:t>оизводства</w:t>
      </w:r>
      <w:r>
        <w:rPr>
          <w:rFonts w:ascii="Times New Roman" w:hAnsi="Times New Roman" w:cs="Times New Roman"/>
          <w:color w:val="000000"/>
          <w:sz w:val="24"/>
          <w:szCs w:val="24"/>
        </w:rPr>
        <w:t>.</w:t>
      </w:r>
    </w:p>
    <w:p w:rsidR="00362460" w:rsidRPr="003404FC" w:rsidRDefault="00362460" w:rsidP="008E6753">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Реклама</w:t>
      </w:r>
      <w:r w:rsidRPr="003404FC">
        <w:rPr>
          <w:rFonts w:ascii="Times New Roman" w:hAnsi="Times New Roman" w:cs="Times New Roman"/>
          <w:color w:val="000000"/>
          <w:sz w:val="24"/>
          <w:szCs w:val="24"/>
        </w:rPr>
        <w:t> - целенаправленное распространение сведений (информации) о потребительских свойствах товаров или услугах с целью их продажи.</w:t>
      </w:r>
    </w:p>
    <w:p w:rsidR="00AE40B2" w:rsidRPr="003404FC" w:rsidRDefault="00362460" w:rsidP="00AE40B2">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Товар</w:t>
      </w:r>
      <w:r w:rsidRPr="003404FC">
        <w:rPr>
          <w:rFonts w:ascii="Times New Roman" w:hAnsi="Times New Roman" w:cs="Times New Roman"/>
          <w:color w:val="000000"/>
          <w:sz w:val="24"/>
          <w:szCs w:val="24"/>
        </w:rPr>
        <w:t> - продукт труда, произведенный для продажи.</w:t>
      </w:r>
    </w:p>
    <w:p w:rsidR="00BE4B66" w:rsidRPr="003404FC" w:rsidRDefault="00BE4B66" w:rsidP="00BE4B66">
      <w:pPr>
        <w:pStyle w:val="a7"/>
        <w:ind w:firstLine="708"/>
        <w:jc w:val="both"/>
        <w:rPr>
          <w:rFonts w:ascii="Times New Roman" w:hAnsi="Times New Roman" w:cs="Times New Roman"/>
          <w:color w:val="000000"/>
          <w:sz w:val="24"/>
          <w:szCs w:val="24"/>
        </w:rPr>
      </w:pPr>
      <w:r w:rsidRPr="003404FC">
        <w:rPr>
          <w:rFonts w:ascii="Times New Roman" w:hAnsi="Times New Roman" w:cs="Times New Roman"/>
          <w:bCs/>
          <w:color w:val="000000"/>
          <w:sz w:val="24"/>
          <w:szCs w:val="24"/>
        </w:rPr>
        <w:t>Банк</w:t>
      </w:r>
      <w:r w:rsidRPr="003404FC">
        <w:rPr>
          <w:rFonts w:ascii="Times New Roman" w:hAnsi="Times New Roman" w:cs="Times New Roman"/>
          <w:color w:val="000000"/>
          <w:sz w:val="24"/>
          <w:szCs w:val="24"/>
        </w:rPr>
        <w:t> - учреждение, обладающее правом распоряжаться временно свободными деньгами (вкладами) предприятий, организаций и отдельных людей и осуществлять все виды денежных расчетов, выпуск ценных бумаг и другие функции, связанные с денежным обращением.</w:t>
      </w:r>
    </w:p>
    <w:p w:rsidR="00A82689" w:rsidRDefault="00A82689" w:rsidP="00AE40B2">
      <w:pPr>
        <w:pStyle w:val="a7"/>
        <w:jc w:val="both"/>
        <w:rPr>
          <w:rFonts w:ascii="Times New Roman" w:hAnsi="Times New Roman" w:cs="Times New Roman"/>
          <w:b/>
          <w:sz w:val="24"/>
          <w:szCs w:val="24"/>
        </w:rPr>
      </w:pPr>
    </w:p>
    <w:p w:rsidR="00180611" w:rsidRPr="00AE40B2" w:rsidRDefault="00836138" w:rsidP="00AE40B2">
      <w:pPr>
        <w:pStyle w:val="a7"/>
        <w:jc w:val="both"/>
        <w:rPr>
          <w:rFonts w:ascii="Times New Roman" w:hAnsi="Times New Roman" w:cs="Times New Roman"/>
          <w:b/>
          <w:sz w:val="24"/>
          <w:szCs w:val="24"/>
        </w:rPr>
      </w:pPr>
      <w:r>
        <w:rPr>
          <w:rFonts w:ascii="Times New Roman" w:hAnsi="Times New Roman" w:cs="Times New Roman"/>
          <w:b/>
          <w:color w:val="FF0000"/>
          <w:sz w:val="24"/>
          <w:szCs w:val="24"/>
        </w:rPr>
        <w:t>СЛАЙД</w:t>
      </w:r>
      <w:r>
        <w:rPr>
          <w:rFonts w:ascii="Times New Roman" w:hAnsi="Times New Roman" w:cs="Times New Roman"/>
          <w:b/>
          <w:sz w:val="24"/>
          <w:szCs w:val="24"/>
        </w:rPr>
        <w:t xml:space="preserve"> </w:t>
      </w:r>
      <w:r w:rsidR="00BF0622">
        <w:rPr>
          <w:rFonts w:ascii="Times New Roman" w:hAnsi="Times New Roman" w:cs="Times New Roman"/>
          <w:b/>
          <w:sz w:val="24"/>
          <w:szCs w:val="24"/>
        </w:rPr>
        <w:t xml:space="preserve">2 задание. </w:t>
      </w:r>
      <w:r w:rsidR="00180611" w:rsidRPr="00AE40B2">
        <w:rPr>
          <w:rFonts w:ascii="Times New Roman" w:hAnsi="Times New Roman" w:cs="Times New Roman"/>
          <w:b/>
          <w:sz w:val="24"/>
          <w:szCs w:val="24"/>
        </w:rPr>
        <w:t xml:space="preserve">«Услуги и товары» </w:t>
      </w:r>
      <w:r w:rsidR="00180611" w:rsidRPr="00AE40B2">
        <w:rPr>
          <w:rFonts w:ascii="Times New Roman" w:hAnsi="Times New Roman" w:cs="Times New Roman"/>
          <w:sz w:val="24"/>
          <w:szCs w:val="24"/>
        </w:rPr>
        <w:t xml:space="preserve"> (</w:t>
      </w:r>
      <w:r w:rsidR="006839D5">
        <w:rPr>
          <w:rFonts w:ascii="Times New Roman" w:hAnsi="Times New Roman" w:cs="Times New Roman"/>
          <w:sz w:val="24"/>
          <w:szCs w:val="24"/>
        </w:rPr>
        <w:t xml:space="preserve">команды </w:t>
      </w:r>
      <w:proofErr w:type="spellStart"/>
      <w:r w:rsidR="006839D5">
        <w:rPr>
          <w:rFonts w:ascii="Times New Roman" w:hAnsi="Times New Roman" w:cs="Times New Roman"/>
          <w:sz w:val="24"/>
          <w:szCs w:val="24"/>
        </w:rPr>
        <w:t>по-очереди</w:t>
      </w:r>
      <w:proofErr w:type="spellEnd"/>
      <w:r w:rsidR="006839D5">
        <w:rPr>
          <w:rFonts w:ascii="Times New Roman" w:hAnsi="Times New Roman" w:cs="Times New Roman"/>
          <w:sz w:val="24"/>
          <w:szCs w:val="24"/>
        </w:rPr>
        <w:t xml:space="preserve"> </w:t>
      </w:r>
      <w:r w:rsidR="00180611" w:rsidRPr="00AE40B2">
        <w:rPr>
          <w:rFonts w:ascii="Times New Roman" w:hAnsi="Times New Roman" w:cs="Times New Roman"/>
          <w:sz w:val="24"/>
          <w:szCs w:val="24"/>
        </w:rPr>
        <w:t xml:space="preserve">по картинкам, которые появляются на слайдах, </w:t>
      </w:r>
      <w:r w:rsidR="00CF1350">
        <w:rPr>
          <w:rFonts w:ascii="Times New Roman" w:hAnsi="Times New Roman" w:cs="Times New Roman"/>
          <w:sz w:val="24"/>
          <w:szCs w:val="24"/>
        </w:rPr>
        <w:t xml:space="preserve">называют профессию и </w:t>
      </w:r>
      <w:r w:rsidR="00180611" w:rsidRPr="00AE40B2">
        <w:rPr>
          <w:rFonts w:ascii="Times New Roman" w:hAnsi="Times New Roman" w:cs="Times New Roman"/>
          <w:sz w:val="24"/>
          <w:szCs w:val="24"/>
        </w:rPr>
        <w:t xml:space="preserve">определяют, кто производит товары, а кто предоставляет услугу). </w:t>
      </w:r>
    </w:p>
    <w:p w:rsidR="00216490" w:rsidRPr="00AE40B2" w:rsidRDefault="00216490" w:rsidP="00AE40B2">
      <w:pPr>
        <w:pStyle w:val="a7"/>
        <w:jc w:val="both"/>
        <w:rPr>
          <w:rFonts w:ascii="Times New Roman" w:hAnsi="Times New Roman" w:cs="Times New Roman"/>
          <w:sz w:val="24"/>
          <w:szCs w:val="24"/>
        </w:rPr>
      </w:pPr>
    </w:p>
    <w:p w:rsidR="00AE40B2" w:rsidRPr="00CE6668" w:rsidRDefault="00836138" w:rsidP="00CE6668">
      <w:pPr>
        <w:pStyle w:val="a7"/>
        <w:jc w:val="both"/>
        <w:rPr>
          <w:rFonts w:ascii="Times New Roman" w:hAnsi="Times New Roman" w:cs="Times New Roman"/>
          <w:b/>
          <w:sz w:val="24"/>
          <w:szCs w:val="24"/>
        </w:rPr>
      </w:pPr>
      <w:r>
        <w:rPr>
          <w:rFonts w:ascii="Times New Roman" w:hAnsi="Times New Roman" w:cs="Times New Roman"/>
          <w:b/>
          <w:color w:val="FF0000"/>
          <w:sz w:val="24"/>
          <w:szCs w:val="24"/>
        </w:rPr>
        <w:t>СЛАЙД</w:t>
      </w:r>
      <w:r>
        <w:rPr>
          <w:rFonts w:ascii="Times New Roman" w:hAnsi="Times New Roman" w:cs="Times New Roman"/>
          <w:b/>
          <w:sz w:val="24"/>
          <w:szCs w:val="24"/>
        </w:rPr>
        <w:t xml:space="preserve"> </w:t>
      </w:r>
      <w:r w:rsidR="00BF0622">
        <w:rPr>
          <w:rFonts w:ascii="Times New Roman" w:hAnsi="Times New Roman" w:cs="Times New Roman"/>
          <w:b/>
          <w:sz w:val="24"/>
          <w:szCs w:val="24"/>
        </w:rPr>
        <w:t xml:space="preserve">3 задание. </w:t>
      </w:r>
      <w:r w:rsidR="00AE40B2" w:rsidRPr="00CE6668">
        <w:rPr>
          <w:rFonts w:ascii="Times New Roman" w:hAnsi="Times New Roman" w:cs="Times New Roman"/>
          <w:b/>
          <w:sz w:val="24"/>
          <w:szCs w:val="24"/>
        </w:rPr>
        <w:t xml:space="preserve"> «Экономика в сказках»</w:t>
      </w:r>
    </w:p>
    <w:p w:rsidR="00A82689" w:rsidRPr="00A82689" w:rsidRDefault="00CF1350" w:rsidP="00A82689">
      <w:pPr>
        <w:pStyle w:val="a7"/>
        <w:jc w:val="both"/>
        <w:rPr>
          <w:rFonts w:ascii="Times New Roman" w:hAnsi="Times New Roman" w:cs="Times New Roman"/>
          <w:color w:val="000000"/>
          <w:sz w:val="24"/>
          <w:szCs w:val="24"/>
        </w:rPr>
      </w:pPr>
      <w:r>
        <w:rPr>
          <w:rFonts w:ascii="Times New Roman" w:hAnsi="Times New Roman" w:cs="Times New Roman"/>
          <w:sz w:val="24"/>
          <w:szCs w:val="24"/>
        </w:rPr>
        <w:tab/>
      </w:r>
      <w:r w:rsidR="00AE40B2" w:rsidRPr="00A82689">
        <w:rPr>
          <w:rFonts w:ascii="Times New Roman" w:hAnsi="Times New Roman" w:cs="Times New Roman"/>
          <w:sz w:val="24"/>
          <w:szCs w:val="24"/>
        </w:rPr>
        <w:t>Процесс познания экономики не прост, но с помощью сказок мы можем рассмотреть различные экономические понятия.</w:t>
      </w:r>
      <w:r w:rsidR="00242C05" w:rsidRPr="00A82689">
        <w:rPr>
          <w:rFonts w:ascii="Times New Roman" w:hAnsi="Times New Roman" w:cs="Times New Roman"/>
          <w:sz w:val="24"/>
          <w:szCs w:val="24"/>
        </w:rPr>
        <w:t xml:space="preserve"> </w:t>
      </w:r>
      <w:r w:rsidR="00E831FB" w:rsidRPr="00A82689">
        <w:rPr>
          <w:rFonts w:ascii="Times New Roman" w:hAnsi="Times New Roman" w:cs="Times New Roman"/>
          <w:color w:val="000000"/>
          <w:sz w:val="24"/>
          <w:szCs w:val="24"/>
        </w:rPr>
        <w:t xml:space="preserve">Выделяют несколько групп сказок, </w:t>
      </w:r>
      <w:r w:rsidR="00E831FB" w:rsidRPr="00A82689">
        <w:rPr>
          <w:rFonts w:ascii="Times New Roman" w:hAnsi="Times New Roman" w:cs="Times New Roman"/>
          <w:color w:val="000000"/>
          <w:sz w:val="24"/>
          <w:szCs w:val="24"/>
        </w:rPr>
        <w:lastRenderedPageBreak/>
        <w:t xml:space="preserve">ориентированных на освоение экономических понятий. Сейчас </w:t>
      </w:r>
      <w:r w:rsidR="00E831FB" w:rsidRPr="00A82689">
        <w:rPr>
          <w:rFonts w:ascii="Times New Roman" w:hAnsi="Times New Roman" w:cs="Times New Roman"/>
          <w:sz w:val="24"/>
          <w:szCs w:val="24"/>
        </w:rPr>
        <w:t>я</w:t>
      </w:r>
      <w:r w:rsidR="00AE40B2" w:rsidRPr="00A82689">
        <w:rPr>
          <w:rFonts w:ascii="Times New Roman" w:hAnsi="Times New Roman" w:cs="Times New Roman"/>
          <w:sz w:val="24"/>
          <w:szCs w:val="24"/>
        </w:rPr>
        <w:t xml:space="preserve"> предлагаю найти это зерно мудрости экономического содержания. </w:t>
      </w:r>
      <w:r w:rsidR="00AE40B2" w:rsidRPr="00A82689">
        <w:rPr>
          <w:rFonts w:ascii="Times New Roman" w:hAnsi="Times New Roman" w:cs="Times New Roman"/>
          <w:color w:val="000000"/>
          <w:sz w:val="24"/>
          <w:szCs w:val="24"/>
        </w:rPr>
        <w:t xml:space="preserve">Задача участников - обсудить и </w:t>
      </w:r>
      <w:proofErr w:type="gramStart"/>
      <w:r w:rsidR="00836138">
        <w:rPr>
          <w:rFonts w:ascii="Times New Roman" w:hAnsi="Times New Roman" w:cs="Times New Roman"/>
          <w:color w:val="000000"/>
          <w:sz w:val="24"/>
          <w:szCs w:val="24"/>
        </w:rPr>
        <w:t xml:space="preserve">выбрать </w:t>
      </w:r>
      <w:r w:rsidR="00AE40B2" w:rsidRPr="00A82689">
        <w:rPr>
          <w:rFonts w:ascii="Times New Roman" w:hAnsi="Times New Roman" w:cs="Times New Roman"/>
          <w:color w:val="000000"/>
          <w:sz w:val="24"/>
          <w:szCs w:val="24"/>
        </w:rPr>
        <w:t>сказки</w:t>
      </w:r>
      <w:r w:rsidR="00836138">
        <w:rPr>
          <w:rFonts w:ascii="Times New Roman" w:hAnsi="Times New Roman" w:cs="Times New Roman"/>
          <w:color w:val="000000"/>
          <w:sz w:val="24"/>
          <w:szCs w:val="24"/>
        </w:rPr>
        <w:t xml:space="preserve"> ОНИ ПРЕДСТАВЛЕНЫ</w:t>
      </w:r>
      <w:proofErr w:type="gramEnd"/>
      <w:r w:rsidR="00836138">
        <w:rPr>
          <w:rFonts w:ascii="Times New Roman" w:hAnsi="Times New Roman" w:cs="Times New Roman"/>
          <w:color w:val="000000"/>
          <w:sz w:val="24"/>
          <w:szCs w:val="24"/>
        </w:rPr>
        <w:t xml:space="preserve"> НА СЛАЙДЕ</w:t>
      </w:r>
      <w:r w:rsidR="00AE40B2" w:rsidRPr="00A82689">
        <w:rPr>
          <w:rFonts w:ascii="Times New Roman" w:hAnsi="Times New Roman" w:cs="Times New Roman"/>
          <w:color w:val="000000"/>
          <w:sz w:val="24"/>
          <w:szCs w:val="24"/>
        </w:rPr>
        <w:t xml:space="preserve">, которые отображают </w:t>
      </w:r>
      <w:r>
        <w:rPr>
          <w:rFonts w:ascii="Times New Roman" w:hAnsi="Times New Roman" w:cs="Times New Roman"/>
          <w:color w:val="000000"/>
          <w:sz w:val="24"/>
          <w:szCs w:val="24"/>
        </w:rPr>
        <w:t>предложенные экономических понятия</w:t>
      </w:r>
      <w:r w:rsidR="00242C05" w:rsidRPr="00A82689">
        <w:rPr>
          <w:rFonts w:ascii="Times New Roman" w:hAnsi="Times New Roman" w:cs="Times New Roman"/>
          <w:color w:val="000000"/>
          <w:sz w:val="24"/>
          <w:szCs w:val="24"/>
        </w:rPr>
        <w:t xml:space="preserve"> </w:t>
      </w:r>
      <w:r w:rsidR="00AE40B2" w:rsidRPr="00A82689">
        <w:rPr>
          <w:rFonts w:ascii="Times New Roman" w:hAnsi="Times New Roman" w:cs="Times New Roman"/>
          <w:color w:val="000000"/>
          <w:sz w:val="24"/>
          <w:szCs w:val="24"/>
        </w:rPr>
        <w:t>(на работу отводится 3 минуты).</w:t>
      </w:r>
      <w:r w:rsidR="00A82689" w:rsidRPr="00A82689">
        <w:rPr>
          <w:rFonts w:ascii="Times New Roman" w:hAnsi="Times New Roman" w:cs="Times New Roman"/>
          <w:color w:val="000000"/>
          <w:sz w:val="24"/>
          <w:szCs w:val="24"/>
        </w:rPr>
        <w:t xml:space="preserve"> </w:t>
      </w:r>
      <w:proofErr w:type="gramStart"/>
      <w:r w:rsidR="00A82689" w:rsidRPr="00A82689">
        <w:rPr>
          <w:rFonts w:ascii="Times New Roman" w:hAnsi="Times New Roman" w:cs="Times New Roman"/>
          <w:color w:val="000000"/>
          <w:sz w:val="24"/>
          <w:szCs w:val="24"/>
        </w:rPr>
        <w:t>Объяснить</w:t>
      </w:r>
      <w:proofErr w:type="gramEnd"/>
      <w:r w:rsidR="00A82689" w:rsidRPr="00A82689">
        <w:rPr>
          <w:rFonts w:ascii="Times New Roman" w:hAnsi="Times New Roman" w:cs="Times New Roman"/>
          <w:color w:val="000000"/>
          <w:sz w:val="24"/>
          <w:szCs w:val="24"/>
        </w:rPr>
        <w:t xml:space="preserve"> почему выбрали именно эти сказки</w:t>
      </w:r>
      <w:r w:rsidR="00242C05" w:rsidRPr="00A82689">
        <w:rPr>
          <w:rFonts w:ascii="Times New Roman" w:hAnsi="Times New Roman" w:cs="Times New Roman"/>
          <w:color w:val="000000"/>
          <w:sz w:val="24"/>
          <w:szCs w:val="24"/>
        </w:rPr>
        <w:t>.</w:t>
      </w:r>
    </w:p>
    <w:p w:rsidR="00CF1350" w:rsidRPr="00CF1350" w:rsidRDefault="00CF1350" w:rsidP="00A82689">
      <w:pPr>
        <w:pStyle w:val="a7"/>
        <w:jc w:val="both"/>
        <w:rPr>
          <w:rFonts w:ascii="Times New Roman" w:hAnsi="Times New Roman" w:cs="Times New Roman"/>
          <w:color w:val="000000"/>
          <w:sz w:val="24"/>
          <w:szCs w:val="24"/>
          <w:u w:val="single"/>
        </w:rPr>
      </w:pPr>
      <w:r w:rsidRPr="005A40F8">
        <w:rPr>
          <w:rFonts w:ascii="Times New Roman" w:hAnsi="Times New Roman" w:cs="Times New Roman"/>
          <w:color w:val="000000"/>
          <w:sz w:val="24"/>
          <w:szCs w:val="24"/>
          <w:u w:val="single"/>
        </w:rPr>
        <w:t>Для команды "</w:t>
      </w:r>
      <w:r>
        <w:rPr>
          <w:rFonts w:ascii="Times New Roman" w:hAnsi="Times New Roman" w:cs="Times New Roman"/>
          <w:color w:val="000000"/>
          <w:sz w:val="24"/>
          <w:szCs w:val="24"/>
          <w:u w:val="single"/>
        </w:rPr>
        <w:t>Евро</w:t>
      </w:r>
      <w:r w:rsidRPr="005A40F8">
        <w:rPr>
          <w:rFonts w:ascii="Times New Roman" w:hAnsi="Times New Roman" w:cs="Times New Roman"/>
          <w:color w:val="000000"/>
          <w:sz w:val="24"/>
          <w:szCs w:val="24"/>
          <w:u w:val="single"/>
        </w:rPr>
        <w:t>":</w:t>
      </w:r>
    </w:p>
    <w:p w:rsidR="003E0814" w:rsidRPr="00A82689" w:rsidRDefault="00836138" w:rsidP="00A82689">
      <w:pPr>
        <w:pStyle w:val="a7"/>
        <w:jc w:val="both"/>
        <w:rPr>
          <w:rFonts w:ascii="Times New Roman" w:hAnsi="Times New Roman" w:cs="Times New Roman"/>
          <w:color w:val="000000"/>
          <w:sz w:val="24"/>
          <w:szCs w:val="24"/>
        </w:rPr>
      </w:pPr>
      <w:r>
        <w:rPr>
          <w:rFonts w:ascii="Times New Roman" w:hAnsi="Times New Roman" w:cs="Times New Roman"/>
          <w:b/>
          <w:color w:val="FF0000"/>
          <w:sz w:val="24"/>
          <w:szCs w:val="24"/>
        </w:rPr>
        <w:t>СЛАЙД</w:t>
      </w:r>
      <w:r w:rsidRPr="00A82689">
        <w:rPr>
          <w:rFonts w:ascii="Times New Roman" w:hAnsi="Times New Roman" w:cs="Times New Roman"/>
          <w:b/>
          <w:sz w:val="24"/>
          <w:szCs w:val="24"/>
        </w:rPr>
        <w:t xml:space="preserve"> </w:t>
      </w:r>
      <w:r w:rsidR="003E0814" w:rsidRPr="00A82689">
        <w:rPr>
          <w:rFonts w:ascii="Times New Roman" w:hAnsi="Times New Roman" w:cs="Times New Roman"/>
          <w:b/>
          <w:sz w:val="24"/>
          <w:szCs w:val="24"/>
        </w:rPr>
        <w:t>Сказки, знакомящие с экономическим</w:t>
      </w:r>
      <w:r w:rsidR="00242C05" w:rsidRPr="00A82689">
        <w:rPr>
          <w:rFonts w:ascii="Times New Roman" w:hAnsi="Times New Roman" w:cs="Times New Roman"/>
          <w:b/>
          <w:sz w:val="24"/>
          <w:szCs w:val="24"/>
        </w:rPr>
        <w:t xml:space="preserve"> понятиям «потребности»</w:t>
      </w:r>
      <w:r w:rsidR="003E0814" w:rsidRPr="00A82689">
        <w:rPr>
          <w:rFonts w:ascii="Times New Roman" w:hAnsi="Times New Roman" w:cs="Times New Roman"/>
          <w:b/>
          <w:sz w:val="24"/>
          <w:szCs w:val="24"/>
        </w:rPr>
        <w:t xml:space="preserve"> и возможности их удовлетворения:</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Народная сказка «Жадная старуха»</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«Иван – царевич и серый волк»</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«Как коза избушку построила»</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А.С. Пушкин «Сказка о рыбаке и рыбке»</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К.И. Чуковский «Телефон».</w:t>
      </w:r>
    </w:p>
    <w:p w:rsidR="00CF1350" w:rsidRPr="005A40F8" w:rsidRDefault="00836138" w:rsidP="00CF1350">
      <w:pPr>
        <w:pStyle w:val="a7"/>
        <w:jc w:val="both"/>
        <w:rPr>
          <w:rFonts w:ascii="Times New Roman" w:hAnsi="Times New Roman" w:cs="Times New Roman"/>
          <w:color w:val="000000"/>
          <w:sz w:val="24"/>
          <w:szCs w:val="24"/>
          <w:u w:val="single"/>
        </w:rPr>
      </w:pPr>
      <w:r>
        <w:rPr>
          <w:rFonts w:ascii="Times New Roman" w:hAnsi="Times New Roman" w:cs="Times New Roman"/>
          <w:b/>
          <w:color w:val="FF0000"/>
          <w:sz w:val="24"/>
          <w:szCs w:val="24"/>
        </w:rPr>
        <w:t>СЛАЙД</w:t>
      </w:r>
      <w:proofErr w:type="gramStart"/>
      <w:r w:rsidRPr="005A40F8">
        <w:rPr>
          <w:rFonts w:ascii="Times New Roman" w:hAnsi="Times New Roman" w:cs="Times New Roman"/>
          <w:color w:val="000000"/>
          <w:sz w:val="24"/>
          <w:szCs w:val="24"/>
          <w:u w:val="single"/>
        </w:rPr>
        <w:t xml:space="preserve"> </w:t>
      </w:r>
      <w:r w:rsidR="00CF1350" w:rsidRPr="005A40F8">
        <w:rPr>
          <w:rFonts w:ascii="Times New Roman" w:hAnsi="Times New Roman" w:cs="Times New Roman"/>
          <w:color w:val="000000"/>
          <w:sz w:val="24"/>
          <w:szCs w:val="24"/>
          <w:u w:val="single"/>
        </w:rPr>
        <w:t>Д</w:t>
      </w:r>
      <w:proofErr w:type="gramEnd"/>
      <w:r w:rsidR="00CF1350" w:rsidRPr="005A40F8">
        <w:rPr>
          <w:rFonts w:ascii="Times New Roman" w:hAnsi="Times New Roman" w:cs="Times New Roman"/>
          <w:color w:val="000000"/>
          <w:sz w:val="24"/>
          <w:szCs w:val="24"/>
          <w:u w:val="single"/>
        </w:rPr>
        <w:t>ля команды "Доллар":</w:t>
      </w:r>
    </w:p>
    <w:p w:rsidR="003E0814" w:rsidRPr="00A82689" w:rsidRDefault="003E0814" w:rsidP="00A82689">
      <w:pPr>
        <w:pStyle w:val="a7"/>
        <w:jc w:val="both"/>
        <w:rPr>
          <w:rFonts w:ascii="Times New Roman" w:hAnsi="Times New Roman" w:cs="Times New Roman"/>
          <w:b/>
          <w:sz w:val="24"/>
          <w:szCs w:val="24"/>
        </w:rPr>
      </w:pPr>
      <w:r w:rsidRPr="00A82689">
        <w:rPr>
          <w:rFonts w:ascii="Times New Roman" w:hAnsi="Times New Roman" w:cs="Times New Roman"/>
          <w:b/>
          <w:sz w:val="24"/>
          <w:szCs w:val="24"/>
        </w:rPr>
        <w:t>Сказки, знакомящие с экономическими понятиями: труд  и продукт</w:t>
      </w:r>
      <w:r w:rsidR="000E154C">
        <w:rPr>
          <w:rFonts w:ascii="Times New Roman" w:hAnsi="Times New Roman" w:cs="Times New Roman"/>
          <w:b/>
          <w:sz w:val="24"/>
          <w:szCs w:val="24"/>
        </w:rPr>
        <w:t>ы</w:t>
      </w:r>
      <w:r w:rsidRPr="00A82689">
        <w:rPr>
          <w:rFonts w:ascii="Times New Roman" w:hAnsi="Times New Roman" w:cs="Times New Roman"/>
          <w:b/>
          <w:sz w:val="24"/>
          <w:szCs w:val="24"/>
        </w:rPr>
        <w:t xml:space="preserve"> труда людей:</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 xml:space="preserve">Народная сказка </w:t>
      </w:r>
      <w:proofErr w:type="spellStart"/>
      <w:r w:rsidRPr="00A82689">
        <w:rPr>
          <w:rFonts w:ascii="Times New Roman" w:hAnsi="Times New Roman" w:cs="Times New Roman"/>
          <w:sz w:val="24"/>
          <w:szCs w:val="24"/>
        </w:rPr>
        <w:t>Хаврошечка</w:t>
      </w:r>
      <w:proofErr w:type="spellEnd"/>
      <w:r w:rsidRPr="00A82689">
        <w:rPr>
          <w:rFonts w:ascii="Times New Roman" w:hAnsi="Times New Roman" w:cs="Times New Roman"/>
          <w:sz w:val="24"/>
          <w:szCs w:val="24"/>
        </w:rPr>
        <w:t>,</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Народная сказка Морозко,</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 xml:space="preserve">А.С. Пушкин «Сказка о попе и работнике его </w:t>
      </w:r>
      <w:proofErr w:type="spellStart"/>
      <w:r w:rsidRPr="00A82689">
        <w:rPr>
          <w:rFonts w:ascii="Times New Roman" w:hAnsi="Times New Roman" w:cs="Times New Roman"/>
          <w:sz w:val="24"/>
          <w:szCs w:val="24"/>
        </w:rPr>
        <w:t>Балде</w:t>
      </w:r>
      <w:proofErr w:type="spellEnd"/>
      <w:r w:rsidRPr="00A82689">
        <w:rPr>
          <w:rFonts w:ascii="Times New Roman" w:hAnsi="Times New Roman" w:cs="Times New Roman"/>
          <w:sz w:val="24"/>
          <w:szCs w:val="24"/>
        </w:rPr>
        <w:t>»,</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Ш. Перро «Золушка»,</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С.Т. Аксаков «Аленький цветочек»,</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К.Д. Ушинский «Петушок и бобовое зернышко»,</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К.И. Чуковский «</w:t>
      </w:r>
      <w:proofErr w:type="spellStart"/>
      <w:r w:rsidRPr="00A82689">
        <w:rPr>
          <w:rFonts w:ascii="Times New Roman" w:hAnsi="Times New Roman" w:cs="Times New Roman"/>
          <w:sz w:val="24"/>
          <w:szCs w:val="24"/>
        </w:rPr>
        <w:t>Федорино</w:t>
      </w:r>
      <w:proofErr w:type="spellEnd"/>
      <w:r w:rsidRPr="00A82689">
        <w:rPr>
          <w:rFonts w:ascii="Times New Roman" w:hAnsi="Times New Roman" w:cs="Times New Roman"/>
          <w:sz w:val="24"/>
          <w:szCs w:val="24"/>
        </w:rPr>
        <w:t xml:space="preserve"> горе».</w:t>
      </w:r>
    </w:p>
    <w:p w:rsidR="00CF1350" w:rsidRPr="005A40F8" w:rsidRDefault="00836138" w:rsidP="00CF1350">
      <w:pPr>
        <w:pStyle w:val="a7"/>
        <w:jc w:val="both"/>
        <w:rPr>
          <w:rFonts w:ascii="Times New Roman" w:hAnsi="Times New Roman" w:cs="Times New Roman"/>
          <w:color w:val="000000"/>
          <w:sz w:val="24"/>
          <w:szCs w:val="24"/>
          <w:u w:val="single"/>
        </w:rPr>
      </w:pPr>
      <w:r>
        <w:rPr>
          <w:rFonts w:ascii="Times New Roman" w:hAnsi="Times New Roman" w:cs="Times New Roman"/>
          <w:b/>
          <w:color w:val="FF0000"/>
          <w:sz w:val="24"/>
          <w:szCs w:val="24"/>
        </w:rPr>
        <w:t>СЛАЙД</w:t>
      </w:r>
      <w:proofErr w:type="gramStart"/>
      <w:r w:rsidRPr="005A40F8">
        <w:rPr>
          <w:rFonts w:ascii="Times New Roman" w:hAnsi="Times New Roman" w:cs="Times New Roman"/>
          <w:color w:val="000000"/>
          <w:sz w:val="24"/>
          <w:szCs w:val="24"/>
          <w:u w:val="single"/>
        </w:rPr>
        <w:t xml:space="preserve"> </w:t>
      </w:r>
      <w:r w:rsidR="00CF1350" w:rsidRPr="005A40F8">
        <w:rPr>
          <w:rFonts w:ascii="Times New Roman" w:hAnsi="Times New Roman" w:cs="Times New Roman"/>
          <w:color w:val="000000"/>
          <w:sz w:val="24"/>
          <w:szCs w:val="24"/>
          <w:u w:val="single"/>
        </w:rPr>
        <w:t>Д</w:t>
      </w:r>
      <w:proofErr w:type="gramEnd"/>
      <w:r w:rsidR="00CF1350" w:rsidRPr="005A40F8">
        <w:rPr>
          <w:rFonts w:ascii="Times New Roman" w:hAnsi="Times New Roman" w:cs="Times New Roman"/>
          <w:color w:val="000000"/>
          <w:sz w:val="24"/>
          <w:szCs w:val="24"/>
          <w:u w:val="single"/>
        </w:rPr>
        <w:t>ля команды "Рубль":</w:t>
      </w:r>
    </w:p>
    <w:p w:rsidR="003E0814" w:rsidRPr="00A82689" w:rsidRDefault="003E0814" w:rsidP="00A82689">
      <w:pPr>
        <w:pStyle w:val="a7"/>
        <w:jc w:val="both"/>
        <w:rPr>
          <w:rFonts w:ascii="Times New Roman" w:hAnsi="Times New Roman" w:cs="Times New Roman"/>
          <w:b/>
          <w:sz w:val="24"/>
          <w:szCs w:val="24"/>
        </w:rPr>
      </w:pPr>
      <w:proofErr w:type="gramStart"/>
      <w:r w:rsidRPr="00A82689">
        <w:rPr>
          <w:rFonts w:ascii="Times New Roman" w:hAnsi="Times New Roman" w:cs="Times New Roman"/>
          <w:b/>
          <w:sz w:val="24"/>
          <w:szCs w:val="24"/>
        </w:rPr>
        <w:t>Сказки, знакомящие с экономическими понятиями: деньги, доходы, расходы, распределение, обмен, производство, реклама:</w:t>
      </w:r>
      <w:proofErr w:type="gramEnd"/>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К.И. Чуковский  «Муха–цокотуха»,</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А.Н. Толстой «Золотой ключик», «Лисичка со скалочкой»,</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Г.Х. Андерсен «Огниво».</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С. Михалков «Как старик корову продавал»,</w:t>
      </w:r>
    </w:p>
    <w:p w:rsidR="003E0814" w:rsidRPr="00A82689" w:rsidRDefault="003E0814"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Ш. Перро «Кот в сапогах».</w:t>
      </w:r>
    </w:p>
    <w:p w:rsidR="00B01603" w:rsidRPr="00A82689" w:rsidRDefault="00B01603" w:rsidP="00A82689">
      <w:pPr>
        <w:pStyle w:val="a7"/>
        <w:jc w:val="both"/>
        <w:rPr>
          <w:rFonts w:ascii="Times New Roman" w:hAnsi="Times New Roman" w:cs="Times New Roman"/>
          <w:sz w:val="24"/>
          <w:szCs w:val="24"/>
        </w:rPr>
      </w:pPr>
    </w:p>
    <w:p w:rsidR="003404FC" w:rsidRPr="000E154C" w:rsidRDefault="00BF0622" w:rsidP="000E154C">
      <w:pPr>
        <w:pStyle w:val="a7"/>
        <w:jc w:val="both"/>
        <w:rPr>
          <w:rFonts w:ascii="Times New Roman" w:hAnsi="Times New Roman" w:cs="Times New Roman"/>
          <w:sz w:val="24"/>
          <w:szCs w:val="24"/>
        </w:rPr>
      </w:pPr>
      <w:r>
        <w:rPr>
          <w:rFonts w:ascii="Times New Roman" w:hAnsi="Times New Roman" w:cs="Times New Roman"/>
          <w:b/>
          <w:sz w:val="24"/>
          <w:szCs w:val="24"/>
        </w:rPr>
        <w:t>4 задание.</w:t>
      </w:r>
      <w:r w:rsidR="003404FC" w:rsidRPr="000E154C">
        <w:rPr>
          <w:rFonts w:ascii="Times New Roman" w:hAnsi="Times New Roman" w:cs="Times New Roman"/>
          <w:b/>
          <w:sz w:val="24"/>
          <w:szCs w:val="24"/>
        </w:rPr>
        <w:t xml:space="preserve">  «Заш</w:t>
      </w:r>
      <w:r w:rsidR="00BD7E42">
        <w:rPr>
          <w:rFonts w:ascii="Times New Roman" w:hAnsi="Times New Roman" w:cs="Times New Roman"/>
          <w:b/>
          <w:sz w:val="24"/>
          <w:szCs w:val="24"/>
        </w:rPr>
        <w:t>ифрованные пословицы</w:t>
      </w:r>
      <w:r w:rsidR="003404FC" w:rsidRPr="000E154C">
        <w:rPr>
          <w:rFonts w:ascii="Times New Roman" w:hAnsi="Times New Roman" w:cs="Times New Roman"/>
          <w:b/>
          <w:sz w:val="24"/>
          <w:szCs w:val="24"/>
        </w:rPr>
        <w:t>»</w:t>
      </w:r>
      <w:r w:rsidR="003404FC" w:rsidRPr="000E154C">
        <w:rPr>
          <w:rFonts w:ascii="Times New Roman" w:hAnsi="Times New Roman" w:cs="Times New Roman"/>
          <w:sz w:val="24"/>
          <w:szCs w:val="24"/>
        </w:rPr>
        <w:t xml:space="preserve"> </w:t>
      </w:r>
    </w:p>
    <w:p w:rsidR="003404FC" w:rsidRPr="000E154C" w:rsidRDefault="00BD7E42" w:rsidP="000E154C">
      <w:pPr>
        <w:pStyle w:val="a7"/>
        <w:jc w:val="both"/>
        <w:rPr>
          <w:rFonts w:ascii="Times New Roman" w:hAnsi="Times New Roman" w:cs="Times New Roman"/>
          <w:i/>
          <w:sz w:val="24"/>
          <w:szCs w:val="24"/>
        </w:rPr>
      </w:pPr>
      <w:r>
        <w:rPr>
          <w:rFonts w:ascii="Times New Roman" w:hAnsi="Times New Roman" w:cs="Times New Roman"/>
          <w:i/>
          <w:sz w:val="24"/>
          <w:szCs w:val="24"/>
        </w:rPr>
        <w:t xml:space="preserve">Команды </w:t>
      </w:r>
      <w:r w:rsidR="003404FC" w:rsidRPr="000E154C">
        <w:rPr>
          <w:rFonts w:ascii="Times New Roman" w:hAnsi="Times New Roman" w:cs="Times New Roman"/>
          <w:i/>
          <w:sz w:val="24"/>
          <w:szCs w:val="24"/>
        </w:rPr>
        <w:t xml:space="preserve">отгадывают </w:t>
      </w:r>
      <w:r>
        <w:rPr>
          <w:rFonts w:ascii="Times New Roman" w:hAnsi="Times New Roman" w:cs="Times New Roman"/>
          <w:i/>
          <w:sz w:val="24"/>
          <w:szCs w:val="24"/>
        </w:rPr>
        <w:t xml:space="preserve">(на скорость) </w:t>
      </w:r>
      <w:r w:rsidR="003404FC" w:rsidRPr="000E154C">
        <w:rPr>
          <w:rFonts w:ascii="Times New Roman" w:hAnsi="Times New Roman" w:cs="Times New Roman"/>
          <w:i/>
          <w:sz w:val="24"/>
          <w:szCs w:val="24"/>
        </w:rPr>
        <w:t>пословицы по картинке и объясняют их смысл.</w:t>
      </w:r>
    </w:p>
    <w:p w:rsidR="003404FC" w:rsidRPr="000E154C" w:rsidRDefault="003404FC" w:rsidP="000E154C">
      <w:pPr>
        <w:pStyle w:val="a7"/>
        <w:jc w:val="both"/>
        <w:rPr>
          <w:rFonts w:ascii="Times New Roman" w:hAnsi="Times New Roman" w:cs="Times New Roman"/>
          <w:sz w:val="24"/>
          <w:szCs w:val="24"/>
        </w:rPr>
      </w:pPr>
      <w:r w:rsidRPr="000E154C">
        <w:rPr>
          <w:rFonts w:ascii="Times New Roman" w:hAnsi="Times New Roman" w:cs="Times New Roman"/>
          <w:sz w:val="24"/>
          <w:szCs w:val="24"/>
        </w:rPr>
        <w:t>«Денег куры не клюют», «Деньги лопатой гребут», «Деньги на ветер бросать», «Копейка рубль бережёт», «Деньги любят счет», «Не имей сто рублей, а имей сто друзей»</w:t>
      </w:r>
    </w:p>
    <w:p w:rsidR="00B01603" w:rsidRPr="000E154C" w:rsidRDefault="00B01603" w:rsidP="000E154C">
      <w:pPr>
        <w:pStyle w:val="a7"/>
        <w:jc w:val="both"/>
        <w:rPr>
          <w:rFonts w:ascii="Times New Roman" w:hAnsi="Times New Roman" w:cs="Times New Roman"/>
          <w:sz w:val="24"/>
          <w:szCs w:val="24"/>
        </w:rPr>
      </w:pPr>
    </w:p>
    <w:p w:rsidR="00A82689" w:rsidRPr="00BF0622" w:rsidRDefault="00BF0622" w:rsidP="00A82689">
      <w:pPr>
        <w:pStyle w:val="a7"/>
        <w:jc w:val="both"/>
        <w:rPr>
          <w:rFonts w:ascii="Times New Roman" w:hAnsi="Times New Roman" w:cs="Times New Roman"/>
          <w:sz w:val="24"/>
          <w:szCs w:val="24"/>
        </w:rPr>
      </w:pPr>
      <w:r>
        <w:rPr>
          <w:rFonts w:ascii="Times New Roman" w:hAnsi="Times New Roman" w:cs="Times New Roman"/>
          <w:b/>
          <w:sz w:val="24"/>
          <w:szCs w:val="24"/>
        </w:rPr>
        <w:t>5 задание. «</w:t>
      </w:r>
      <w:r w:rsidR="00A82689" w:rsidRPr="00A82689">
        <w:rPr>
          <w:rFonts w:ascii="Times New Roman" w:hAnsi="Times New Roman" w:cs="Times New Roman"/>
          <w:b/>
          <w:sz w:val="24"/>
          <w:szCs w:val="24"/>
        </w:rPr>
        <w:t>Рекламный агент»</w:t>
      </w:r>
      <w:r>
        <w:rPr>
          <w:rFonts w:ascii="Times New Roman" w:hAnsi="Times New Roman" w:cs="Times New Roman"/>
          <w:b/>
          <w:sz w:val="24"/>
          <w:szCs w:val="24"/>
        </w:rPr>
        <w:t xml:space="preserve"> </w:t>
      </w:r>
      <w:r w:rsidRPr="00AF62AC">
        <w:rPr>
          <w:rFonts w:ascii="Times New Roman" w:hAnsi="Times New Roman" w:cs="Times New Roman"/>
          <w:sz w:val="24"/>
          <w:szCs w:val="24"/>
          <w:u w:val="single"/>
        </w:rPr>
        <w:t>Начать с команды "Доллар"</w:t>
      </w:r>
    </w:p>
    <w:p w:rsidR="00A82689" w:rsidRPr="00A82689" w:rsidRDefault="00A82689"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 xml:space="preserve"> «Для чего нужна реклама?»</w:t>
      </w:r>
      <w:r>
        <w:rPr>
          <w:rFonts w:ascii="Times New Roman" w:hAnsi="Times New Roman" w:cs="Times New Roman"/>
          <w:sz w:val="24"/>
          <w:szCs w:val="24"/>
        </w:rPr>
        <w:t xml:space="preserve"> </w:t>
      </w:r>
      <w:proofErr w:type="gramStart"/>
      <w:r w:rsidRPr="00A82689">
        <w:rPr>
          <w:rFonts w:ascii="Times New Roman" w:hAnsi="Times New Roman" w:cs="Times New Roman"/>
          <w:sz w:val="24"/>
          <w:szCs w:val="24"/>
        </w:rPr>
        <w:t>(Она помогает купить самые лучшие товары.</w:t>
      </w:r>
      <w:proofErr w:type="gramEnd"/>
      <w:r w:rsidRPr="00A82689">
        <w:rPr>
          <w:rFonts w:ascii="Times New Roman" w:hAnsi="Times New Roman" w:cs="Times New Roman"/>
          <w:sz w:val="24"/>
          <w:szCs w:val="24"/>
        </w:rPr>
        <w:t xml:space="preserve"> </w:t>
      </w:r>
      <w:proofErr w:type="gramStart"/>
      <w:r w:rsidRPr="00A82689">
        <w:rPr>
          <w:rFonts w:ascii="Times New Roman" w:hAnsi="Times New Roman" w:cs="Times New Roman"/>
          <w:sz w:val="24"/>
          <w:szCs w:val="24"/>
        </w:rPr>
        <w:t>Помогает узнать, где можно купить дешёвые товары.)</w:t>
      </w:r>
      <w:proofErr w:type="gramEnd"/>
      <w:r>
        <w:rPr>
          <w:rFonts w:ascii="Times New Roman" w:hAnsi="Times New Roman" w:cs="Times New Roman"/>
          <w:sz w:val="24"/>
          <w:szCs w:val="24"/>
        </w:rPr>
        <w:t xml:space="preserve"> </w:t>
      </w:r>
      <w:r w:rsidRPr="00A82689">
        <w:rPr>
          <w:rFonts w:ascii="Times New Roman" w:hAnsi="Times New Roman" w:cs="Times New Roman"/>
          <w:sz w:val="24"/>
          <w:szCs w:val="24"/>
        </w:rPr>
        <w:t>Какие виды рекламы вы знаете?</w:t>
      </w:r>
      <w:r>
        <w:rPr>
          <w:rFonts w:ascii="Times New Roman" w:hAnsi="Times New Roman" w:cs="Times New Roman"/>
          <w:sz w:val="24"/>
          <w:szCs w:val="24"/>
        </w:rPr>
        <w:t xml:space="preserve"> </w:t>
      </w:r>
      <w:r w:rsidRPr="00A82689">
        <w:rPr>
          <w:rFonts w:ascii="Times New Roman" w:hAnsi="Times New Roman" w:cs="Times New Roman"/>
          <w:sz w:val="24"/>
          <w:szCs w:val="24"/>
        </w:rPr>
        <w:t>(Газетные объявления, буклеты, телереклама, радиореклама, движущаяся реклама, щитовая реклама, крутящиеся рекламные щиты).</w:t>
      </w:r>
    </w:p>
    <w:p w:rsidR="00A82689" w:rsidRPr="00A82689" w:rsidRDefault="00A82689"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Сейчас вам  предстоит возможность попробовать себя в роли рекламного агента.</w:t>
      </w:r>
    </w:p>
    <w:p w:rsidR="00A82689" w:rsidRPr="00A82689" w:rsidRDefault="00A82689"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Молочный завод решил расширить ассортимент своей продукции. К лету они планируют начать выпуск нов</w:t>
      </w:r>
      <w:r w:rsidR="00836138">
        <w:rPr>
          <w:rFonts w:ascii="Times New Roman" w:hAnsi="Times New Roman" w:cs="Times New Roman"/>
          <w:sz w:val="24"/>
          <w:szCs w:val="24"/>
        </w:rPr>
        <w:t>ого</w:t>
      </w:r>
      <w:r w:rsidRPr="00A82689">
        <w:rPr>
          <w:rFonts w:ascii="Times New Roman" w:hAnsi="Times New Roman" w:cs="Times New Roman"/>
          <w:sz w:val="24"/>
          <w:szCs w:val="24"/>
        </w:rPr>
        <w:t xml:space="preserve"> сорт</w:t>
      </w:r>
      <w:r w:rsidR="00836138">
        <w:rPr>
          <w:rFonts w:ascii="Times New Roman" w:hAnsi="Times New Roman" w:cs="Times New Roman"/>
          <w:sz w:val="24"/>
          <w:szCs w:val="24"/>
        </w:rPr>
        <w:t>а</w:t>
      </w:r>
      <w:r w:rsidRPr="00A82689">
        <w:rPr>
          <w:rFonts w:ascii="Times New Roman" w:hAnsi="Times New Roman" w:cs="Times New Roman"/>
          <w:sz w:val="24"/>
          <w:szCs w:val="24"/>
        </w:rPr>
        <w:t xml:space="preserve"> мороженого.  Придумайте слоган к рекламе мороженого.</w:t>
      </w:r>
    </w:p>
    <w:p w:rsidR="00A82689" w:rsidRPr="00A82689" w:rsidRDefault="00A82689" w:rsidP="00A82689">
      <w:pPr>
        <w:pStyle w:val="a7"/>
        <w:jc w:val="both"/>
        <w:rPr>
          <w:rFonts w:ascii="Times New Roman" w:hAnsi="Times New Roman" w:cs="Times New Roman"/>
          <w:sz w:val="24"/>
          <w:szCs w:val="24"/>
        </w:rPr>
      </w:pPr>
      <w:r w:rsidRPr="00A82689">
        <w:rPr>
          <w:rFonts w:ascii="Times New Roman" w:hAnsi="Times New Roman" w:cs="Times New Roman"/>
          <w:sz w:val="24"/>
          <w:szCs w:val="24"/>
        </w:rPr>
        <w:t>Что характерно для хорошей рекламы: КРАТКОСТЬ, ОБРАЗНОСТЬ, ПРИВЛЕКАТЕЛЬНОСТЬ ДЛЯ ЗРИТЕЛЯ.</w:t>
      </w:r>
    </w:p>
    <w:p w:rsidR="00A82689" w:rsidRPr="00A82689" w:rsidRDefault="00A82689" w:rsidP="00CE6668">
      <w:pPr>
        <w:pStyle w:val="a7"/>
        <w:jc w:val="both"/>
        <w:rPr>
          <w:rFonts w:ascii="Times New Roman" w:hAnsi="Times New Roman" w:cs="Times New Roman"/>
          <w:sz w:val="24"/>
          <w:szCs w:val="24"/>
        </w:rPr>
      </w:pPr>
    </w:p>
    <w:p w:rsidR="001F46EE" w:rsidRDefault="00BF0622" w:rsidP="00A82689">
      <w:pPr>
        <w:pStyle w:val="a7"/>
        <w:rPr>
          <w:rFonts w:ascii="Times New Roman" w:hAnsi="Times New Roman" w:cs="Times New Roman"/>
          <w:b/>
          <w:sz w:val="24"/>
          <w:szCs w:val="24"/>
        </w:rPr>
      </w:pPr>
      <w:r>
        <w:rPr>
          <w:rFonts w:ascii="Times New Roman" w:hAnsi="Times New Roman" w:cs="Times New Roman"/>
          <w:b/>
          <w:sz w:val="24"/>
          <w:szCs w:val="24"/>
        </w:rPr>
        <w:t xml:space="preserve">6 задание. </w:t>
      </w:r>
      <w:r w:rsidR="00AF62AC">
        <w:rPr>
          <w:rFonts w:ascii="Times New Roman" w:hAnsi="Times New Roman" w:cs="Times New Roman"/>
          <w:b/>
          <w:sz w:val="24"/>
          <w:szCs w:val="24"/>
        </w:rPr>
        <w:t>"</w:t>
      </w:r>
      <w:r>
        <w:rPr>
          <w:rFonts w:ascii="Times New Roman" w:hAnsi="Times New Roman" w:cs="Times New Roman"/>
          <w:b/>
          <w:sz w:val="24"/>
          <w:szCs w:val="24"/>
        </w:rPr>
        <w:t>Педагогические ситуации</w:t>
      </w:r>
      <w:r w:rsidR="00AF62AC">
        <w:rPr>
          <w:rFonts w:ascii="Times New Roman" w:hAnsi="Times New Roman" w:cs="Times New Roman"/>
          <w:b/>
          <w:sz w:val="24"/>
          <w:szCs w:val="24"/>
        </w:rPr>
        <w:t>"</w:t>
      </w:r>
      <w:r w:rsidR="001F46EE">
        <w:rPr>
          <w:rFonts w:ascii="Times New Roman" w:hAnsi="Times New Roman" w:cs="Times New Roman"/>
          <w:b/>
          <w:sz w:val="24"/>
          <w:szCs w:val="24"/>
        </w:rPr>
        <w:t xml:space="preserve"> </w:t>
      </w:r>
    </w:p>
    <w:p w:rsidR="00A82689" w:rsidRPr="00A82689" w:rsidRDefault="001F46EE" w:rsidP="001F46EE">
      <w:pPr>
        <w:pStyle w:val="a7"/>
        <w:jc w:val="both"/>
        <w:rPr>
          <w:rFonts w:ascii="Times New Roman" w:hAnsi="Times New Roman" w:cs="Times New Roman"/>
          <w:b/>
          <w:sz w:val="24"/>
          <w:szCs w:val="24"/>
        </w:rPr>
      </w:pPr>
      <w:r>
        <w:rPr>
          <w:rFonts w:ascii="Times New Roman" w:hAnsi="Times New Roman" w:cs="Times New Roman"/>
          <w:b/>
          <w:sz w:val="24"/>
          <w:szCs w:val="24"/>
        </w:rPr>
        <w:t>Каждой команде необходимо найти выход из сложившейся ситуации и объяснить свой ответ.</w:t>
      </w:r>
    </w:p>
    <w:p w:rsidR="00A82689" w:rsidRPr="00A82689" w:rsidRDefault="00A82689" w:rsidP="00BF0622">
      <w:pPr>
        <w:pStyle w:val="a7"/>
        <w:jc w:val="both"/>
        <w:rPr>
          <w:rFonts w:ascii="Times New Roman" w:hAnsi="Times New Roman" w:cs="Times New Roman"/>
          <w:sz w:val="24"/>
          <w:szCs w:val="24"/>
        </w:rPr>
      </w:pPr>
      <w:r w:rsidRPr="00A82689">
        <w:rPr>
          <w:rFonts w:ascii="Times New Roman" w:hAnsi="Times New Roman" w:cs="Times New Roman"/>
          <w:sz w:val="24"/>
          <w:szCs w:val="24"/>
        </w:rPr>
        <w:lastRenderedPageBreak/>
        <w:t>Мама с дочкой пришли в магазин. Девочка попросила у мамы денег купить самой понравившуюся шоколадку, которая стоит 9,90 рублей. Мама дала ей 10 рублей. Должен ли ребенок принести сдачу?</w:t>
      </w:r>
    </w:p>
    <w:p w:rsidR="00A82689" w:rsidRPr="00A82689" w:rsidRDefault="00A82689" w:rsidP="00BF0622">
      <w:pPr>
        <w:pStyle w:val="a7"/>
        <w:jc w:val="both"/>
        <w:rPr>
          <w:rFonts w:ascii="Times New Roman" w:hAnsi="Times New Roman" w:cs="Times New Roman"/>
          <w:i/>
          <w:sz w:val="24"/>
          <w:szCs w:val="24"/>
        </w:rPr>
      </w:pPr>
      <w:r w:rsidRPr="00A82689">
        <w:rPr>
          <w:rFonts w:ascii="Times New Roman" w:hAnsi="Times New Roman" w:cs="Times New Roman"/>
          <w:i/>
          <w:sz w:val="24"/>
          <w:szCs w:val="24"/>
        </w:rPr>
        <w:t>Ребенок должен принести сдачу, даже если это всего 10 копеек, т.к. это не его деньги, не им заработанные. Ребенок не обращает на номинал денег, для него «денежка», что 10 рублей, что 10 копеек. Ребенок не принесет сдачу с 10, не принесет и со 100 рублей.</w:t>
      </w:r>
    </w:p>
    <w:p w:rsidR="00A82689" w:rsidRPr="00A82689" w:rsidRDefault="00A82689" w:rsidP="00BF0622">
      <w:pPr>
        <w:pStyle w:val="a7"/>
        <w:jc w:val="both"/>
        <w:rPr>
          <w:rFonts w:ascii="Times New Roman" w:hAnsi="Times New Roman" w:cs="Times New Roman"/>
          <w:sz w:val="24"/>
          <w:szCs w:val="24"/>
        </w:rPr>
      </w:pPr>
      <w:r w:rsidRPr="00A82689">
        <w:rPr>
          <w:rFonts w:ascii="Times New Roman" w:hAnsi="Times New Roman" w:cs="Times New Roman"/>
          <w:sz w:val="24"/>
          <w:szCs w:val="24"/>
        </w:rPr>
        <w:t>Ребенку на день рождения подарили 1000 рублей, родители на семейном совете решили купить новые ботинки, а ребенку хотелось игрушку. Правильно ли поступили родители?</w:t>
      </w:r>
    </w:p>
    <w:p w:rsidR="00A82689" w:rsidRPr="00A82689" w:rsidRDefault="00A82689" w:rsidP="00BF0622">
      <w:pPr>
        <w:pStyle w:val="a7"/>
        <w:jc w:val="both"/>
        <w:rPr>
          <w:rFonts w:ascii="Times New Roman" w:hAnsi="Times New Roman" w:cs="Times New Roman"/>
          <w:i/>
          <w:sz w:val="24"/>
          <w:szCs w:val="24"/>
        </w:rPr>
      </w:pPr>
      <w:r w:rsidRPr="00A82689">
        <w:rPr>
          <w:rFonts w:ascii="Times New Roman" w:hAnsi="Times New Roman" w:cs="Times New Roman"/>
          <w:i/>
          <w:sz w:val="24"/>
          <w:szCs w:val="24"/>
        </w:rPr>
        <w:t>Нет, родители поступают не верно. В этом возрасте можно попытаться убедить, что ботинки ему нужнее, чем игрушка, заранее договориться, но не приказывать.</w:t>
      </w:r>
    </w:p>
    <w:p w:rsidR="00A82689" w:rsidRPr="00A82689" w:rsidRDefault="00A82689" w:rsidP="00BF0622">
      <w:pPr>
        <w:pStyle w:val="a7"/>
        <w:jc w:val="both"/>
        <w:rPr>
          <w:rFonts w:ascii="Times New Roman" w:hAnsi="Times New Roman" w:cs="Times New Roman"/>
          <w:sz w:val="24"/>
          <w:szCs w:val="24"/>
        </w:rPr>
      </w:pPr>
      <w:r w:rsidRPr="00A82689">
        <w:rPr>
          <w:rFonts w:ascii="Times New Roman" w:hAnsi="Times New Roman" w:cs="Times New Roman"/>
          <w:sz w:val="24"/>
          <w:szCs w:val="24"/>
        </w:rPr>
        <w:t>Ребенок пошел в школу, родители начали платить ему деньги за оценки. Правильную ли мотивацию к учебе придумали родители?</w:t>
      </w:r>
    </w:p>
    <w:p w:rsidR="00B01603" w:rsidRPr="001F46EE" w:rsidRDefault="00A82689" w:rsidP="001F46EE">
      <w:pPr>
        <w:pStyle w:val="a7"/>
        <w:jc w:val="both"/>
        <w:rPr>
          <w:rFonts w:ascii="Times New Roman" w:hAnsi="Times New Roman" w:cs="Times New Roman"/>
          <w:i/>
          <w:sz w:val="24"/>
          <w:szCs w:val="24"/>
        </w:rPr>
      </w:pPr>
      <w:r w:rsidRPr="00A82689">
        <w:rPr>
          <w:rFonts w:ascii="Times New Roman" w:hAnsi="Times New Roman" w:cs="Times New Roman"/>
          <w:i/>
          <w:sz w:val="24"/>
          <w:szCs w:val="24"/>
        </w:rPr>
        <w:t>Нет, за оценки платить ребенку нельзя. Потом скажет, что мало платишь, будете платить все больше и больше.</w:t>
      </w:r>
    </w:p>
    <w:p w:rsidR="000E154C" w:rsidRPr="000E154C" w:rsidRDefault="000E154C" w:rsidP="000E154C">
      <w:pPr>
        <w:pStyle w:val="a7"/>
        <w:jc w:val="center"/>
        <w:rPr>
          <w:rFonts w:ascii="Times New Roman" w:hAnsi="Times New Roman" w:cs="Times New Roman"/>
          <w:b/>
          <w:sz w:val="24"/>
          <w:szCs w:val="24"/>
        </w:rPr>
      </w:pPr>
      <w:r w:rsidRPr="000E154C">
        <w:rPr>
          <w:rFonts w:ascii="Times New Roman" w:hAnsi="Times New Roman" w:cs="Times New Roman"/>
          <w:b/>
          <w:sz w:val="24"/>
          <w:szCs w:val="24"/>
        </w:rPr>
        <w:t>Заключение</w:t>
      </w:r>
    </w:p>
    <w:p w:rsidR="000E154C" w:rsidRPr="000E154C" w:rsidRDefault="000E154C" w:rsidP="000E154C">
      <w:pPr>
        <w:pStyle w:val="a7"/>
        <w:jc w:val="both"/>
        <w:rPr>
          <w:rFonts w:ascii="Times New Roman" w:hAnsi="Times New Roman" w:cs="Times New Roman"/>
          <w:sz w:val="24"/>
          <w:szCs w:val="24"/>
        </w:rPr>
      </w:pPr>
    </w:p>
    <w:p w:rsidR="00BF0622" w:rsidRDefault="000E154C" w:rsidP="000E154C">
      <w:pPr>
        <w:pStyle w:val="a7"/>
        <w:ind w:firstLine="708"/>
        <w:jc w:val="both"/>
        <w:rPr>
          <w:rFonts w:ascii="Times New Roman" w:eastAsia="Times New Roman" w:hAnsi="Times New Roman" w:cs="Times New Roman"/>
          <w:sz w:val="24"/>
          <w:szCs w:val="24"/>
        </w:rPr>
      </w:pPr>
      <w:r w:rsidRPr="000E154C">
        <w:rPr>
          <w:rFonts w:ascii="Times New Roman" w:eastAsia="TimesNewRomanPSMT" w:hAnsi="Times New Roman" w:cs="Times New Roman"/>
          <w:sz w:val="24"/>
          <w:szCs w:val="24"/>
        </w:rPr>
        <w:t xml:space="preserve">В итоге необходимо подчеркнуть, </w:t>
      </w:r>
      <w:r w:rsidRPr="000E154C">
        <w:rPr>
          <w:rFonts w:ascii="Times New Roman" w:eastAsia="Times New Roman" w:hAnsi="Times New Roman" w:cs="Times New Roman"/>
          <w:sz w:val="24"/>
          <w:szCs w:val="24"/>
        </w:rPr>
        <w:t xml:space="preserve">что сегодняшние дети – это будущие участники финансового рынка, вкладчики, заемщики, налогоплательщики. Именно поэтому обучение финансовой грамотности целесообразно начинать дошкольном возрасте, когда у ребенка формируется внутренняя социальная позиция. </w:t>
      </w:r>
    </w:p>
    <w:p w:rsidR="000E154C" w:rsidRDefault="000E154C" w:rsidP="000E154C">
      <w:pPr>
        <w:pStyle w:val="a7"/>
        <w:ind w:firstLine="708"/>
        <w:jc w:val="both"/>
        <w:rPr>
          <w:rStyle w:val="ae"/>
          <w:rFonts w:ascii="Times New Roman" w:hAnsi="Times New Roman" w:cs="Times New Roman"/>
          <w:i w:val="0"/>
          <w:sz w:val="24"/>
          <w:szCs w:val="24"/>
        </w:rPr>
      </w:pPr>
      <w:r w:rsidRPr="00BF0622">
        <w:rPr>
          <w:rFonts w:ascii="Times New Roman" w:hAnsi="Times New Roman" w:cs="Times New Roman"/>
          <w:sz w:val="24"/>
          <w:szCs w:val="24"/>
        </w:rPr>
        <w:t>Надеюсь, что сегодняшний педсовет позволил</w:t>
      </w:r>
      <w:r w:rsidR="00BF0622" w:rsidRPr="00BF0622">
        <w:rPr>
          <w:rFonts w:ascii="Times New Roman" w:hAnsi="Times New Roman" w:cs="Times New Roman"/>
          <w:sz w:val="24"/>
          <w:szCs w:val="24"/>
        </w:rPr>
        <w:t xml:space="preserve"> нам понять</w:t>
      </w:r>
      <w:r w:rsidRPr="00BF0622">
        <w:rPr>
          <w:rFonts w:ascii="Times New Roman" w:hAnsi="Times New Roman" w:cs="Times New Roman"/>
          <w:sz w:val="24"/>
          <w:szCs w:val="24"/>
        </w:rPr>
        <w:t>, что</w:t>
      </w:r>
      <w:r w:rsidRPr="000E154C">
        <w:rPr>
          <w:rFonts w:ascii="Times New Roman" w:hAnsi="Times New Roman" w:cs="Times New Roman"/>
          <w:i/>
          <w:sz w:val="24"/>
          <w:szCs w:val="24"/>
        </w:rPr>
        <w:t xml:space="preserve"> з</w:t>
      </w:r>
      <w:r w:rsidRPr="000E154C">
        <w:rPr>
          <w:rStyle w:val="ae"/>
          <w:rFonts w:ascii="Times New Roman" w:hAnsi="Times New Roman" w:cs="Times New Roman"/>
          <w:i w:val="0"/>
          <w:sz w:val="24"/>
          <w:szCs w:val="24"/>
        </w:rPr>
        <w:t xml:space="preserve">аниматься финансовой грамотностью  детей в современных рыночных условиях просто необходимо, и каждый </w:t>
      </w:r>
      <w:r w:rsidR="00144705" w:rsidRPr="000E154C">
        <w:rPr>
          <w:rStyle w:val="ae"/>
          <w:rFonts w:ascii="Times New Roman" w:hAnsi="Times New Roman" w:cs="Times New Roman"/>
          <w:i w:val="0"/>
          <w:sz w:val="24"/>
          <w:szCs w:val="24"/>
        </w:rPr>
        <w:t>педагог,</w:t>
      </w:r>
      <w:r w:rsidRPr="000E154C">
        <w:rPr>
          <w:rStyle w:val="ae"/>
          <w:rFonts w:ascii="Times New Roman" w:hAnsi="Times New Roman" w:cs="Times New Roman"/>
          <w:i w:val="0"/>
          <w:sz w:val="24"/>
          <w:szCs w:val="24"/>
        </w:rPr>
        <w:t xml:space="preserve"> получив </w:t>
      </w:r>
      <w:proofErr w:type="gramStart"/>
      <w:r w:rsidRPr="000E154C">
        <w:rPr>
          <w:rStyle w:val="ae"/>
          <w:rFonts w:ascii="Times New Roman" w:hAnsi="Times New Roman" w:cs="Times New Roman"/>
          <w:i w:val="0"/>
          <w:sz w:val="24"/>
          <w:szCs w:val="24"/>
        </w:rPr>
        <w:t>сегодня</w:t>
      </w:r>
      <w:proofErr w:type="gramEnd"/>
      <w:r w:rsidRPr="000E154C">
        <w:rPr>
          <w:rStyle w:val="ae"/>
          <w:rFonts w:ascii="Times New Roman" w:hAnsi="Times New Roman" w:cs="Times New Roman"/>
          <w:i w:val="0"/>
          <w:sz w:val="24"/>
          <w:szCs w:val="24"/>
        </w:rPr>
        <w:t xml:space="preserve"> определенные знания уже знает как он будет это делать. </w:t>
      </w:r>
    </w:p>
    <w:p w:rsidR="001F46EE" w:rsidRDefault="001F46EE" w:rsidP="000E154C">
      <w:pPr>
        <w:pStyle w:val="a7"/>
        <w:ind w:firstLine="708"/>
        <w:jc w:val="both"/>
        <w:rPr>
          <w:rStyle w:val="ae"/>
          <w:rFonts w:ascii="Times New Roman" w:hAnsi="Times New Roman" w:cs="Times New Roman"/>
          <w:b/>
          <w:i w:val="0"/>
          <w:sz w:val="24"/>
          <w:szCs w:val="24"/>
        </w:rPr>
      </w:pPr>
    </w:p>
    <w:p w:rsidR="00BF0622" w:rsidRPr="001F46EE" w:rsidRDefault="001F46EE" w:rsidP="001F46EE">
      <w:pPr>
        <w:pStyle w:val="a7"/>
        <w:jc w:val="both"/>
        <w:rPr>
          <w:rFonts w:ascii="Times New Roman" w:hAnsi="Times New Roman" w:cs="Times New Roman"/>
          <w:b/>
          <w:i/>
          <w:sz w:val="24"/>
          <w:szCs w:val="24"/>
        </w:rPr>
      </w:pPr>
      <w:r>
        <w:rPr>
          <w:b/>
          <w:color w:val="333333"/>
          <w:sz w:val="18"/>
          <w:szCs w:val="18"/>
          <w:u w:val="single"/>
          <w:lang w:val="en-US"/>
        </w:rPr>
        <w:t>I</w:t>
      </w:r>
      <w:r w:rsidRPr="003209E0">
        <w:rPr>
          <w:b/>
          <w:color w:val="333333"/>
          <w:sz w:val="18"/>
          <w:szCs w:val="18"/>
          <w:u w:val="single"/>
          <w:lang w:val="en-US"/>
        </w:rPr>
        <w:t>I</w:t>
      </w:r>
      <w:r>
        <w:rPr>
          <w:b/>
          <w:color w:val="333333"/>
          <w:sz w:val="18"/>
          <w:szCs w:val="18"/>
          <w:u w:val="single"/>
          <w:lang w:val="en-US"/>
        </w:rPr>
        <w:t>I</w:t>
      </w:r>
      <w:r w:rsidRPr="003209E0">
        <w:rPr>
          <w:b/>
          <w:color w:val="333333"/>
          <w:sz w:val="18"/>
          <w:szCs w:val="18"/>
          <w:u w:val="single"/>
        </w:rPr>
        <w:t xml:space="preserve">. </w:t>
      </w:r>
      <w:proofErr w:type="gramStart"/>
      <w:r w:rsidRPr="003209E0">
        <w:rPr>
          <w:b/>
          <w:color w:val="333333"/>
          <w:sz w:val="18"/>
          <w:szCs w:val="18"/>
          <w:u w:val="single"/>
        </w:rPr>
        <w:t>ЧАСТЬ</w:t>
      </w:r>
      <w:r w:rsidRPr="00C40A85">
        <w:t xml:space="preserve"> </w:t>
      </w:r>
      <w:r>
        <w:t>.</w:t>
      </w:r>
      <w:proofErr w:type="gramEnd"/>
      <w:r>
        <w:t xml:space="preserve"> </w:t>
      </w:r>
      <w:r w:rsidR="00BF0622" w:rsidRPr="001F46EE">
        <w:rPr>
          <w:rStyle w:val="ae"/>
          <w:rFonts w:ascii="Times New Roman" w:hAnsi="Times New Roman" w:cs="Times New Roman"/>
          <w:b/>
          <w:i w:val="0"/>
          <w:sz w:val="24"/>
          <w:szCs w:val="24"/>
        </w:rPr>
        <w:t>РЕШЕНИЕ</w:t>
      </w:r>
      <w:r w:rsidRPr="001F46EE">
        <w:rPr>
          <w:rStyle w:val="ae"/>
          <w:rFonts w:ascii="Times New Roman" w:hAnsi="Times New Roman" w:cs="Times New Roman"/>
          <w:b/>
          <w:i w:val="0"/>
          <w:sz w:val="24"/>
          <w:szCs w:val="24"/>
        </w:rPr>
        <w:t xml:space="preserve"> ПЕДСОВЕТА</w:t>
      </w:r>
      <w:r w:rsidR="002C121F">
        <w:rPr>
          <w:rStyle w:val="ae"/>
          <w:rFonts w:ascii="Times New Roman" w:hAnsi="Times New Roman" w:cs="Times New Roman"/>
          <w:b/>
          <w:i w:val="0"/>
          <w:sz w:val="24"/>
          <w:szCs w:val="24"/>
        </w:rPr>
        <w:t>. ПОДВЕДЕНИЕ ИТОГОВ ДЕЛОВОЙ ИГРЫ</w:t>
      </w:r>
    </w:p>
    <w:p w:rsidR="00216490" w:rsidRPr="001F46EE" w:rsidRDefault="00216490" w:rsidP="000E154C">
      <w:pPr>
        <w:pStyle w:val="a7"/>
        <w:jc w:val="both"/>
        <w:rPr>
          <w:rFonts w:ascii="Times New Roman" w:hAnsi="Times New Roman" w:cs="Times New Roman"/>
          <w:b/>
          <w:i/>
          <w:sz w:val="24"/>
          <w:szCs w:val="24"/>
        </w:rPr>
      </w:pPr>
    </w:p>
    <w:p w:rsidR="00A82689" w:rsidRPr="000E154C" w:rsidRDefault="00A82689" w:rsidP="000E154C">
      <w:pPr>
        <w:pStyle w:val="a7"/>
        <w:jc w:val="both"/>
        <w:rPr>
          <w:rFonts w:ascii="Times New Roman" w:hAnsi="Times New Roman" w:cs="Times New Roman"/>
          <w:sz w:val="24"/>
          <w:szCs w:val="24"/>
        </w:rPr>
      </w:pPr>
    </w:p>
    <w:p w:rsidR="00A82689" w:rsidRPr="00A82689" w:rsidRDefault="00A82689" w:rsidP="000E154C">
      <w:pPr>
        <w:pStyle w:val="a7"/>
        <w:jc w:val="both"/>
        <w:rPr>
          <w:rFonts w:ascii="Times New Roman" w:hAnsi="Times New Roman" w:cs="Times New Roman"/>
          <w:sz w:val="24"/>
          <w:szCs w:val="24"/>
        </w:rPr>
      </w:pPr>
    </w:p>
    <w:p w:rsidR="00A82689" w:rsidRDefault="00A82689" w:rsidP="000E154C">
      <w:pPr>
        <w:pStyle w:val="a7"/>
        <w:jc w:val="both"/>
      </w:pPr>
    </w:p>
    <w:p w:rsidR="005B5BBB" w:rsidRPr="00BF0A96" w:rsidRDefault="005B5BBB" w:rsidP="000E154C">
      <w:pPr>
        <w:pStyle w:val="a7"/>
        <w:jc w:val="both"/>
        <w:rPr>
          <w:color w:val="FF0000"/>
        </w:rPr>
      </w:pPr>
    </w:p>
    <w:p w:rsidR="000F6FFC" w:rsidRDefault="000F6FFC" w:rsidP="000F6FFC">
      <w:pPr>
        <w:pStyle w:val="a3"/>
        <w:shd w:val="clear" w:color="auto" w:fill="FFFFFF"/>
        <w:spacing w:before="0" w:beforeAutospacing="0" w:after="0" w:afterAutospacing="0" w:line="367" w:lineRule="atLeast"/>
        <w:rPr>
          <w:rFonts w:ascii="Arial" w:hAnsi="Arial" w:cs="Arial"/>
          <w:color w:val="000000"/>
          <w:sz w:val="26"/>
          <w:szCs w:val="26"/>
        </w:rPr>
      </w:pPr>
    </w:p>
    <w:p w:rsidR="000F6FFC" w:rsidRDefault="000F6FFC" w:rsidP="000F6FFC">
      <w:pPr>
        <w:pStyle w:val="a3"/>
        <w:shd w:val="clear" w:color="auto" w:fill="FFFFFF"/>
        <w:spacing w:before="0" w:beforeAutospacing="0" w:after="0" w:afterAutospacing="0" w:line="367" w:lineRule="atLeast"/>
        <w:rPr>
          <w:rFonts w:ascii="Arial" w:hAnsi="Arial" w:cs="Arial"/>
          <w:color w:val="000000"/>
          <w:sz w:val="26"/>
          <w:szCs w:val="26"/>
        </w:rPr>
      </w:pPr>
    </w:p>
    <w:p w:rsidR="00826259" w:rsidRDefault="00826259" w:rsidP="00701775"/>
    <w:p w:rsidR="00826259" w:rsidRDefault="00826259" w:rsidP="00826259"/>
    <w:p w:rsidR="00273965" w:rsidRPr="00826259" w:rsidRDefault="00273965" w:rsidP="00826259">
      <w:pPr>
        <w:rPr>
          <w:color w:val="FF0000"/>
        </w:rPr>
      </w:pPr>
    </w:p>
    <w:sectPr w:rsidR="00273965" w:rsidRPr="00826259" w:rsidSect="00BE4D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mn-ea">
    <w:panose1 w:val="00000000000000000000"/>
    <w:charset w:val="00"/>
    <w:family w:val="roman"/>
    <w:notTrueType/>
    <w:pitch w:val="default"/>
  </w:font>
  <w:font w:name="TimesNewRomanPS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21505_"/>
      </v:shape>
    </w:pict>
  </w:numPicBullet>
  <w:abstractNum w:abstractNumId="0">
    <w:nsid w:val="0BFF6817"/>
    <w:multiLevelType w:val="multilevel"/>
    <w:tmpl w:val="F3F8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AE6654"/>
    <w:multiLevelType w:val="hybridMultilevel"/>
    <w:tmpl w:val="CB529E4E"/>
    <w:lvl w:ilvl="0" w:tplc="9AC62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31B2444"/>
    <w:multiLevelType w:val="multilevel"/>
    <w:tmpl w:val="13D42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0072CE"/>
    <w:multiLevelType w:val="multilevel"/>
    <w:tmpl w:val="37704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724812"/>
    <w:multiLevelType w:val="multilevel"/>
    <w:tmpl w:val="49280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BC5EF7"/>
    <w:multiLevelType w:val="hybridMultilevel"/>
    <w:tmpl w:val="F84C0142"/>
    <w:lvl w:ilvl="0" w:tplc="66345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5E39A6"/>
    <w:multiLevelType w:val="multilevel"/>
    <w:tmpl w:val="8F540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2318C6"/>
    <w:multiLevelType w:val="multilevel"/>
    <w:tmpl w:val="4D401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242BD0"/>
    <w:multiLevelType w:val="multilevel"/>
    <w:tmpl w:val="FD809C9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E427F3"/>
    <w:multiLevelType w:val="multilevel"/>
    <w:tmpl w:val="BDEA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B80546"/>
    <w:multiLevelType w:val="hybridMultilevel"/>
    <w:tmpl w:val="12D24588"/>
    <w:lvl w:ilvl="0" w:tplc="E474E07A">
      <w:start w:val="1"/>
      <w:numFmt w:val="bullet"/>
      <w:lvlText w:val="•"/>
      <w:lvlJc w:val="left"/>
      <w:pPr>
        <w:tabs>
          <w:tab w:val="num" w:pos="720"/>
        </w:tabs>
        <w:ind w:left="720" w:hanging="360"/>
      </w:pPr>
      <w:rPr>
        <w:rFonts w:ascii="Arial" w:hAnsi="Arial" w:hint="default"/>
      </w:rPr>
    </w:lvl>
    <w:lvl w:ilvl="1" w:tplc="263AEFD6" w:tentative="1">
      <w:start w:val="1"/>
      <w:numFmt w:val="bullet"/>
      <w:lvlText w:val="•"/>
      <w:lvlJc w:val="left"/>
      <w:pPr>
        <w:tabs>
          <w:tab w:val="num" w:pos="1440"/>
        </w:tabs>
        <w:ind w:left="1440" w:hanging="360"/>
      </w:pPr>
      <w:rPr>
        <w:rFonts w:ascii="Arial" w:hAnsi="Arial" w:hint="default"/>
      </w:rPr>
    </w:lvl>
    <w:lvl w:ilvl="2" w:tplc="9AFE7078" w:tentative="1">
      <w:start w:val="1"/>
      <w:numFmt w:val="bullet"/>
      <w:lvlText w:val="•"/>
      <w:lvlJc w:val="left"/>
      <w:pPr>
        <w:tabs>
          <w:tab w:val="num" w:pos="2160"/>
        </w:tabs>
        <w:ind w:left="2160" w:hanging="360"/>
      </w:pPr>
      <w:rPr>
        <w:rFonts w:ascii="Arial" w:hAnsi="Arial" w:hint="default"/>
      </w:rPr>
    </w:lvl>
    <w:lvl w:ilvl="3" w:tplc="2C865C80" w:tentative="1">
      <w:start w:val="1"/>
      <w:numFmt w:val="bullet"/>
      <w:lvlText w:val="•"/>
      <w:lvlJc w:val="left"/>
      <w:pPr>
        <w:tabs>
          <w:tab w:val="num" w:pos="2880"/>
        </w:tabs>
        <w:ind w:left="2880" w:hanging="360"/>
      </w:pPr>
      <w:rPr>
        <w:rFonts w:ascii="Arial" w:hAnsi="Arial" w:hint="default"/>
      </w:rPr>
    </w:lvl>
    <w:lvl w:ilvl="4" w:tplc="2A0EE44E" w:tentative="1">
      <w:start w:val="1"/>
      <w:numFmt w:val="bullet"/>
      <w:lvlText w:val="•"/>
      <w:lvlJc w:val="left"/>
      <w:pPr>
        <w:tabs>
          <w:tab w:val="num" w:pos="3600"/>
        </w:tabs>
        <w:ind w:left="3600" w:hanging="360"/>
      </w:pPr>
      <w:rPr>
        <w:rFonts w:ascii="Arial" w:hAnsi="Arial" w:hint="default"/>
      </w:rPr>
    </w:lvl>
    <w:lvl w:ilvl="5" w:tplc="2B56EEBA" w:tentative="1">
      <w:start w:val="1"/>
      <w:numFmt w:val="bullet"/>
      <w:lvlText w:val="•"/>
      <w:lvlJc w:val="left"/>
      <w:pPr>
        <w:tabs>
          <w:tab w:val="num" w:pos="4320"/>
        </w:tabs>
        <w:ind w:left="4320" w:hanging="360"/>
      </w:pPr>
      <w:rPr>
        <w:rFonts w:ascii="Arial" w:hAnsi="Arial" w:hint="default"/>
      </w:rPr>
    </w:lvl>
    <w:lvl w:ilvl="6" w:tplc="E468E9C6" w:tentative="1">
      <w:start w:val="1"/>
      <w:numFmt w:val="bullet"/>
      <w:lvlText w:val="•"/>
      <w:lvlJc w:val="left"/>
      <w:pPr>
        <w:tabs>
          <w:tab w:val="num" w:pos="5040"/>
        </w:tabs>
        <w:ind w:left="5040" w:hanging="360"/>
      </w:pPr>
      <w:rPr>
        <w:rFonts w:ascii="Arial" w:hAnsi="Arial" w:hint="default"/>
      </w:rPr>
    </w:lvl>
    <w:lvl w:ilvl="7" w:tplc="0B16B52A" w:tentative="1">
      <w:start w:val="1"/>
      <w:numFmt w:val="bullet"/>
      <w:lvlText w:val="•"/>
      <w:lvlJc w:val="left"/>
      <w:pPr>
        <w:tabs>
          <w:tab w:val="num" w:pos="5760"/>
        </w:tabs>
        <w:ind w:left="5760" w:hanging="360"/>
      </w:pPr>
      <w:rPr>
        <w:rFonts w:ascii="Arial" w:hAnsi="Arial" w:hint="default"/>
      </w:rPr>
    </w:lvl>
    <w:lvl w:ilvl="8" w:tplc="8AB23C86" w:tentative="1">
      <w:start w:val="1"/>
      <w:numFmt w:val="bullet"/>
      <w:lvlText w:val="•"/>
      <w:lvlJc w:val="left"/>
      <w:pPr>
        <w:tabs>
          <w:tab w:val="num" w:pos="6480"/>
        </w:tabs>
        <w:ind w:left="6480" w:hanging="360"/>
      </w:pPr>
      <w:rPr>
        <w:rFonts w:ascii="Arial" w:hAnsi="Arial" w:hint="default"/>
      </w:rPr>
    </w:lvl>
  </w:abstractNum>
  <w:abstractNum w:abstractNumId="11">
    <w:nsid w:val="2FA206E2"/>
    <w:multiLevelType w:val="multilevel"/>
    <w:tmpl w:val="5C56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6743500"/>
    <w:multiLevelType w:val="multilevel"/>
    <w:tmpl w:val="05C2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6660FB"/>
    <w:multiLevelType w:val="multilevel"/>
    <w:tmpl w:val="A39E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07064B"/>
    <w:multiLevelType w:val="multilevel"/>
    <w:tmpl w:val="527C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3D03B0"/>
    <w:multiLevelType w:val="multilevel"/>
    <w:tmpl w:val="5546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C24EBB"/>
    <w:multiLevelType w:val="multilevel"/>
    <w:tmpl w:val="268AE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084D82"/>
    <w:multiLevelType w:val="hybridMultilevel"/>
    <w:tmpl w:val="4EBA85B0"/>
    <w:lvl w:ilvl="0" w:tplc="4A08A6CC">
      <w:start w:val="1"/>
      <w:numFmt w:val="bullet"/>
      <w:lvlText w:val=""/>
      <w:lvlJc w:val="left"/>
      <w:pPr>
        <w:tabs>
          <w:tab w:val="num" w:pos="720"/>
        </w:tabs>
        <w:ind w:left="720" w:hanging="360"/>
      </w:pPr>
      <w:rPr>
        <w:rFonts w:ascii="Wingdings" w:hAnsi="Wingdings" w:hint="default"/>
      </w:rPr>
    </w:lvl>
    <w:lvl w:ilvl="1" w:tplc="5FF4B212" w:tentative="1">
      <w:start w:val="1"/>
      <w:numFmt w:val="bullet"/>
      <w:lvlText w:val=""/>
      <w:lvlJc w:val="left"/>
      <w:pPr>
        <w:tabs>
          <w:tab w:val="num" w:pos="1440"/>
        </w:tabs>
        <w:ind w:left="1440" w:hanging="360"/>
      </w:pPr>
      <w:rPr>
        <w:rFonts w:ascii="Wingdings" w:hAnsi="Wingdings" w:hint="default"/>
      </w:rPr>
    </w:lvl>
    <w:lvl w:ilvl="2" w:tplc="D38C2B4A" w:tentative="1">
      <w:start w:val="1"/>
      <w:numFmt w:val="bullet"/>
      <w:lvlText w:val=""/>
      <w:lvlJc w:val="left"/>
      <w:pPr>
        <w:tabs>
          <w:tab w:val="num" w:pos="2160"/>
        </w:tabs>
        <w:ind w:left="2160" w:hanging="360"/>
      </w:pPr>
      <w:rPr>
        <w:rFonts w:ascii="Wingdings" w:hAnsi="Wingdings" w:hint="default"/>
      </w:rPr>
    </w:lvl>
    <w:lvl w:ilvl="3" w:tplc="45AE9428" w:tentative="1">
      <w:start w:val="1"/>
      <w:numFmt w:val="bullet"/>
      <w:lvlText w:val=""/>
      <w:lvlJc w:val="left"/>
      <w:pPr>
        <w:tabs>
          <w:tab w:val="num" w:pos="2880"/>
        </w:tabs>
        <w:ind w:left="2880" w:hanging="360"/>
      </w:pPr>
      <w:rPr>
        <w:rFonts w:ascii="Wingdings" w:hAnsi="Wingdings" w:hint="default"/>
      </w:rPr>
    </w:lvl>
    <w:lvl w:ilvl="4" w:tplc="3E641098" w:tentative="1">
      <w:start w:val="1"/>
      <w:numFmt w:val="bullet"/>
      <w:lvlText w:val=""/>
      <w:lvlJc w:val="left"/>
      <w:pPr>
        <w:tabs>
          <w:tab w:val="num" w:pos="3600"/>
        </w:tabs>
        <w:ind w:left="3600" w:hanging="360"/>
      </w:pPr>
      <w:rPr>
        <w:rFonts w:ascii="Wingdings" w:hAnsi="Wingdings" w:hint="default"/>
      </w:rPr>
    </w:lvl>
    <w:lvl w:ilvl="5" w:tplc="045A581A" w:tentative="1">
      <w:start w:val="1"/>
      <w:numFmt w:val="bullet"/>
      <w:lvlText w:val=""/>
      <w:lvlJc w:val="left"/>
      <w:pPr>
        <w:tabs>
          <w:tab w:val="num" w:pos="4320"/>
        </w:tabs>
        <w:ind w:left="4320" w:hanging="360"/>
      </w:pPr>
      <w:rPr>
        <w:rFonts w:ascii="Wingdings" w:hAnsi="Wingdings" w:hint="default"/>
      </w:rPr>
    </w:lvl>
    <w:lvl w:ilvl="6" w:tplc="54304D86" w:tentative="1">
      <w:start w:val="1"/>
      <w:numFmt w:val="bullet"/>
      <w:lvlText w:val=""/>
      <w:lvlJc w:val="left"/>
      <w:pPr>
        <w:tabs>
          <w:tab w:val="num" w:pos="5040"/>
        </w:tabs>
        <w:ind w:left="5040" w:hanging="360"/>
      </w:pPr>
      <w:rPr>
        <w:rFonts w:ascii="Wingdings" w:hAnsi="Wingdings" w:hint="default"/>
      </w:rPr>
    </w:lvl>
    <w:lvl w:ilvl="7" w:tplc="72D28198" w:tentative="1">
      <w:start w:val="1"/>
      <w:numFmt w:val="bullet"/>
      <w:lvlText w:val=""/>
      <w:lvlJc w:val="left"/>
      <w:pPr>
        <w:tabs>
          <w:tab w:val="num" w:pos="5760"/>
        </w:tabs>
        <w:ind w:left="5760" w:hanging="360"/>
      </w:pPr>
      <w:rPr>
        <w:rFonts w:ascii="Wingdings" w:hAnsi="Wingdings" w:hint="default"/>
      </w:rPr>
    </w:lvl>
    <w:lvl w:ilvl="8" w:tplc="1FA0B0A8" w:tentative="1">
      <w:start w:val="1"/>
      <w:numFmt w:val="bullet"/>
      <w:lvlText w:val=""/>
      <w:lvlJc w:val="left"/>
      <w:pPr>
        <w:tabs>
          <w:tab w:val="num" w:pos="6480"/>
        </w:tabs>
        <w:ind w:left="6480" w:hanging="360"/>
      </w:pPr>
      <w:rPr>
        <w:rFonts w:ascii="Wingdings" w:hAnsi="Wingdings" w:hint="default"/>
      </w:rPr>
    </w:lvl>
  </w:abstractNum>
  <w:abstractNum w:abstractNumId="18">
    <w:nsid w:val="496C71C6"/>
    <w:multiLevelType w:val="hybridMultilevel"/>
    <w:tmpl w:val="074437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49700A1D"/>
    <w:multiLevelType w:val="multilevel"/>
    <w:tmpl w:val="6B8E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274BA4"/>
    <w:multiLevelType w:val="hybridMultilevel"/>
    <w:tmpl w:val="3DC2BEE0"/>
    <w:lvl w:ilvl="0" w:tplc="38E07B78">
      <w:start w:val="1"/>
      <w:numFmt w:val="bullet"/>
      <w:lvlText w:val=""/>
      <w:lvlJc w:val="left"/>
      <w:pPr>
        <w:tabs>
          <w:tab w:val="num" w:pos="720"/>
        </w:tabs>
        <w:ind w:left="720" w:hanging="360"/>
      </w:pPr>
      <w:rPr>
        <w:rFonts w:ascii="Wingdings" w:hAnsi="Wingdings" w:hint="default"/>
      </w:rPr>
    </w:lvl>
    <w:lvl w:ilvl="1" w:tplc="2692F42E" w:tentative="1">
      <w:start w:val="1"/>
      <w:numFmt w:val="bullet"/>
      <w:lvlText w:val=""/>
      <w:lvlJc w:val="left"/>
      <w:pPr>
        <w:tabs>
          <w:tab w:val="num" w:pos="1440"/>
        </w:tabs>
        <w:ind w:left="1440" w:hanging="360"/>
      </w:pPr>
      <w:rPr>
        <w:rFonts w:ascii="Wingdings" w:hAnsi="Wingdings" w:hint="default"/>
      </w:rPr>
    </w:lvl>
    <w:lvl w:ilvl="2" w:tplc="262EFBB8" w:tentative="1">
      <w:start w:val="1"/>
      <w:numFmt w:val="bullet"/>
      <w:lvlText w:val=""/>
      <w:lvlJc w:val="left"/>
      <w:pPr>
        <w:tabs>
          <w:tab w:val="num" w:pos="2160"/>
        </w:tabs>
        <w:ind w:left="2160" w:hanging="360"/>
      </w:pPr>
      <w:rPr>
        <w:rFonts w:ascii="Wingdings" w:hAnsi="Wingdings" w:hint="default"/>
      </w:rPr>
    </w:lvl>
    <w:lvl w:ilvl="3" w:tplc="77FC73DA" w:tentative="1">
      <w:start w:val="1"/>
      <w:numFmt w:val="bullet"/>
      <w:lvlText w:val=""/>
      <w:lvlJc w:val="left"/>
      <w:pPr>
        <w:tabs>
          <w:tab w:val="num" w:pos="2880"/>
        </w:tabs>
        <w:ind w:left="2880" w:hanging="360"/>
      </w:pPr>
      <w:rPr>
        <w:rFonts w:ascii="Wingdings" w:hAnsi="Wingdings" w:hint="default"/>
      </w:rPr>
    </w:lvl>
    <w:lvl w:ilvl="4" w:tplc="CD12AD16" w:tentative="1">
      <w:start w:val="1"/>
      <w:numFmt w:val="bullet"/>
      <w:lvlText w:val=""/>
      <w:lvlJc w:val="left"/>
      <w:pPr>
        <w:tabs>
          <w:tab w:val="num" w:pos="3600"/>
        </w:tabs>
        <w:ind w:left="3600" w:hanging="360"/>
      </w:pPr>
      <w:rPr>
        <w:rFonts w:ascii="Wingdings" w:hAnsi="Wingdings" w:hint="default"/>
      </w:rPr>
    </w:lvl>
    <w:lvl w:ilvl="5" w:tplc="96FAA40C" w:tentative="1">
      <w:start w:val="1"/>
      <w:numFmt w:val="bullet"/>
      <w:lvlText w:val=""/>
      <w:lvlJc w:val="left"/>
      <w:pPr>
        <w:tabs>
          <w:tab w:val="num" w:pos="4320"/>
        </w:tabs>
        <w:ind w:left="4320" w:hanging="360"/>
      </w:pPr>
      <w:rPr>
        <w:rFonts w:ascii="Wingdings" w:hAnsi="Wingdings" w:hint="default"/>
      </w:rPr>
    </w:lvl>
    <w:lvl w:ilvl="6" w:tplc="E3DCF4D4" w:tentative="1">
      <w:start w:val="1"/>
      <w:numFmt w:val="bullet"/>
      <w:lvlText w:val=""/>
      <w:lvlJc w:val="left"/>
      <w:pPr>
        <w:tabs>
          <w:tab w:val="num" w:pos="5040"/>
        </w:tabs>
        <w:ind w:left="5040" w:hanging="360"/>
      </w:pPr>
      <w:rPr>
        <w:rFonts w:ascii="Wingdings" w:hAnsi="Wingdings" w:hint="default"/>
      </w:rPr>
    </w:lvl>
    <w:lvl w:ilvl="7" w:tplc="EC5C34FE" w:tentative="1">
      <w:start w:val="1"/>
      <w:numFmt w:val="bullet"/>
      <w:lvlText w:val=""/>
      <w:lvlJc w:val="left"/>
      <w:pPr>
        <w:tabs>
          <w:tab w:val="num" w:pos="5760"/>
        </w:tabs>
        <w:ind w:left="5760" w:hanging="360"/>
      </w:pPr>
      <w:rPr>
        <w:rFonts w:ascii="Wingdings" w:hAnsi="Wingdings" w:hint="default"/>
      </w:rPr>
    </w:lvl>
    <w:lvl w:ilvl="8" w:tplc="3ADC9D64" w:tentative="1">
      <w:start w:val="1"/>
      <w:numFmt w:val="bullet"/>
      <w:lvlText w:val=""/>
      <w:lvlJc w:val="left"/>
      <w:pPr>
        <w:tabs>
          <w:tab w:val="num" w:pos="6480"/>
        </w:tabs>
        <w:ind w:left="6480" w:hanging="360"/>
      </w:pPr>
      <w:rPr>
        <w:rFonts w:ascii="Wingdings" w:hAnsi="Wingdings" w:hint="default"/>
      </w:rPr>
    </w:lvl>
  </w:abstractNum>
  <w:abstractNum w:abstractNumId="21">
    <w:nsid w:val="4D410D95"/>
    <w:multiLevelType w:val="multilevel"/>
    <w:tmpl w:val="A44C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925C59"/>
    <w:multiLevelType w:val="hybridMultilevel"/>
    <w:tmpl w:val="FAC2873E"/>
    <w:lvl w:ilvl="0" w:tplc="C4185B0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77D28F0"/>
    <w:multiLevelType w:val="multilevel"/>
    <w:tmpl w:val="6D3AE9B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964DF7"/>
    <w:multiLevelType w:val="multilevel"/>
    <w:tmpl w:val="76F28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A27523"/>
    <w:multiLevelType w:val="multilevel"/>
    <w:tmpl w:val="41E8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9C348DE"/>
    <w:multiLevelType w:val="multilevel"/>
    <w:tmpl w:val="87624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D019FB"/>
    <w:multiLevelType w:val="hybridMultilevel"/>
    <w:tmpl w:val="CE58AEAA"/>
    <w:lvl w:ilvl="0" w:tplc="5CD8634A">
      <w:start w:val="1"/>
      <w:numFmt w:val="bullet"/>
      <w:lvlText w:val="•"/>
      <w:lvlJc w:val="left"/>
      <w:pPr>
        <w:tabs>
          <w:tab w:val="num" w:pos="720"/>
        </w:tabs>
        <w:ind w:left="720" w:hanging="360"/>
      </w:pPr>
      <w:rPr>
        <w:rFonts w:ascii="Arial" w:hAnsi="Arial" w:hint="default"/>
      </w:rPr>
    </w:lvl>
    <w:lvl w:ilvl="1" w:tplc="AC305DA8" w:tentative="1">
      <w:start w:val="1"/>
      <w:numFmt w:val="bullet"/>
      <w:lvlText w:val="•"/>
      <w:lvlJc w:val="left"/>
      <w:pPr>
        <w:tabs>
          <w:tab w:val="num" w:pos="1440"/>
        </w:tabs>
        <w:ind w:left="1440" w:hanging="360"/>
      </w:pPr>
      <w:rPr>
        <w:rFonts w:ascii="Arial" w:hAnsi="Arial" w:hint="default"/>
      </w:rPr>
    </w:lvl>
    <w:lvl w:ilvl="2" w:tplc="8584B442" w:tentative="1">
      <w:start w:val="1"/>
      <w:numFmt w:val="bullet"/>
      <w:lvlText w:val="•"/>
      <w:lvlJc w:val="left"/>
      <w:pPr>
        <w:tabs>
          <w:tab w:val="num" w:pos="2160"/>
        </w:tabs>
        <w:ind w:left="2160" w:hanging="360"/>
      </w:pPr>
      <w:rPr>
        <w:rFonts w:ascii="Arial" w:hAnsi="Arial" w:hint="default"/>
      </w:rPr>
    </w:lvl>
    <w:lvl w:ilvl="3" w:tplc="F8B86BD8" w:tentative="1">
      <w:start w:val="1"/>
      <w:numFmt w:val="bullet"/>
      <w:lvlText w:val="•"/>
      <w:lvlJc w:val="left"/>
      <w:pPr>
        <w:tabs>
          <w:tab w:val="num" w:pos="2880"/>
        </w:tabs>
        <w:ind w:left="2880" w:hanging="360"/>
      </w:pPr>
      <w:rPr>
        <w:rFonts w:ascii="Arial" w:hAnsi="Arial" w:hint="default"/>
      </w:rPr>
    </w:lvl>
    <w:lvl w:ilvl="4" w:tplc="BB96DAD6" w:tentative="1">
      <w:start w:val="1"/>
      <w:numFmt w:val="bullet"/>
      <w:lvlText w:val="•"/>
      <w:lvlJc w:val="left"/>
      <w:pPr>
        <w:tabs>
          <w:tab w:val="num" w:pos="3600"/>
        </w:tabs>
        <w:ind w:left="3600" w:hanging="360"/>
      </w:pPr>
      <w:rPr>
        <w:rFonts w:ascii="Arial" w:hAnsi="Arial" w:hint="default"/>
      </w:rPr>
    </w:lvl>
    <w:lvl w:ilvl="5" w:tplc="0456BF32" w:tentative="1">
      <w:start w:val="1"/>
      <w:numFmt w:val="bullet"/>
      <w:lvlText w:val="•"/>
      <w:lvlJc w:val="left"/>
      <w:pPr>
        <w:tabs>
          <w:tab w:val="num" w:pos="4320"/>
        </w:tabs>
        <w:ind w:left="4320" w:hanging="360"/>
      </w:pPr>
      <w:rPr>
        <w:rFonts w:ascii="Arial" w:hAnsi="Arial" w:hint="default"/>
      </w:rPr>
    </w:lvl>
    <w:lvl w:ilvl="6" w:tplc="78E68620" w:tentative="1">
      <w:start w:val="1"/>
      <w:numFmt w:val="bullet"/>
      <w:lvlText w:val="•"/>
      <w:lvlJc w:val="left"/>
      <w:pPr>
        <w:tabs>
          <w:tab w:val="num" w:pos="5040"/>
        </w:tabs>
        <w:ind w:left="5040" w:hanging="360"/>
      </w:pPr>
      <w:rPr>
        <w:rFonts w:ascii="Arial" w:hAnsi="Arial" w:hint="default"/>
      </w:rPr>
    </w:lvl>
    <w:lvl w:ilvl="7" w:tplc="05304432" w:tentative="1">
      <w:start w:val="1"/>
      <w:numFmt w:val="bullet"/>
      <w:lvlText w:val="•"/>
      <w:lvlJc w:val="left"/>
      <w:pPr>
        <w:tabs>
          <w:tab w:val="num" w:pos="5760"/>
        </w:tabs>
        <w:ind w:left="5760" w:hanging="360"/>
      </w:pPr>
      <w:rPr>
        <w:rFonts w:ascii="Arial" w:hAnsi="Arial" w:hint="default"/>
      </w:rPr>
    </w:lvl>
    <w:lvl w:ilvl="8" w:tplc="C3623002" w:tentative="1">
      <w:start w:val="1"/>
      <w:numFmt w:val="bullet"/>
      <w:lvlText w:val="•"/>
      <w:lvlJc w:val="left"/>
      <w:pPr>
        <w:tabs>
          <w:tab w:val="num" w:pos="6480"/>
        </w:tabs>
        <w:ind w:left="6480" w:hanging="360"/>
      </w:pPr>
      <w:rPr>
        <w:rFonts w:ascii="Arial" w:hAnsi="Arial" w:hint="default"/>
      </w:rPr>
    </w:lvl>
  </w:abstractNum>
  <w:abstractNum w:abstractNumId="28">
    <w:nsid w:val="5AE837D2"/>
    <w:multiLevelType w:val="multilevel"/>
    <w:tmpl w:val="4AD6442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BD29F7"/>
    <w:multiLevelType w:val="hybridMultilevel"/>
    <w:tmpl w:val="6D584F0A"/>
    <w:lvl w:ilvl="0" w:tplc="7618F938">
      <w:start w:val="1"/>
      <w:numFmt w:val="bullet"/>
      <w:lvlText w:val="―"/>
      <w:lvlJc w:val="left"/>
      <w:pPr>
        <w:ind w:left="1430" w:hanging="360"/>
      </w:pPr>
      <w:rPr>
        <w:rFonts w:ascii="Courier New" w:hAnsi="Courier New" w:hint="default"/>
        <w:color w:val="000000"/>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0">
    <w:nsid w:val="5D183129"/>
    <w:multiLevelType w:val="hybridMultilevel"/>
    <w:tmpl w:val="79C6FFD0"/>
    <w:lvl w:ilvl="0" w:tplc="9AC626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F06318F"/>
    <w:multiLevelType w:val="hybridMultilevel"/>
    <w:tmpl w:val="E9D2AB6A"/>
    <w:lvl w:ilvl="0" w:tplc="9DC61CF8">
      <w:start w:val="1"/>
      <w:numFmt w:val="decimal"/>
      <w:lvlText w:val="%1."/>
      <w:lvlJc w:val="left"/>
      <w:pPr>
        <w:tabs>
          <w:tab w:val="num" w:pos="720"/>
        </w:tabs>
        <w:ind w:left="720" w:hanging="360"/>
      </w:pPr>
    </w:lvl>
    <w:lvl w:ilvl="1" w:tplc="BDF4E722" w:tentative="1">
      <w:start w:val="1"/>
      <w:numFmt w:val="decimal"/>
      <w:lvlText w:val="%2."/>
      <w:lvlJc w:val="left"/>
      <w:pPr>
        <w:tabs>
          <w:tab w:val="num" w:pos="1440"/>
        </w:tabs>
        <w:ind w:left="1440" w:hanging="360"/>
      </w:pPr>
    </w:lvl>
    <w:lvl w:ilvl="2" w:tplc="C486DAC0" w:tentative="1">
      <w:start w:val="1"/>
      <w:numFmt w:val="decimal"/>
      <w:lvlText w:val="%3."/>
      <w:lvlJc w:val="left"/>
      <w:pPr>
        <w:tabs>
          <w:tab w:val="num" w:pos="2160"/>
        </w:tabs>
        <w:ind w:left="2160" w:hanging="360"/>
      </w:pPr>
    </w:lvl>
    <w:lvl w:ilvl="3" w:tplc="A8B6F214" w:tentative="1">
      <w:start w:val="1"/>
      <w:numFmt w:val="decimal"/>
      <w:lvlText w:val="%4."/>
      <w:lvlJc w:val="left"/>
      <w:pPr>
        <w:tabs>
          <w:tab w:val="num" w:pos="2880"/>
        </w:tabs>
        <w:ind w:left="2880" w:hanging="360"/>
      </w:pPr>
    </w:lvl>
    <w:lvl w:ilvl="4" w:tplc="A6BE5326" w:tentative="1">
      <w:start w:val="1"/>
      <w:numFmt w:val="decimal"/>
      <w:lvlText w:val="%5."/>
      <w:lvlJc w:val="left"/>
      <w:pPr>
        <w:tabs>
          <w:tab w:val="num" w:pos="3600"/>
        </w:tabs>
        <w:ind w:left="3600" w:hanging="360"/>
      </w:pPr>
    </w:lvl>
    <w:lvl w:ilvl="5" w:tplc="48F071E6" w:tentative="1">
      <w:start w:val="1"/>
      <w:numFmt w:val="decimal"/>
      <w:lvlText w:val="%6."/>
      <w:lvlJc w:val="left"/>
      <w:pPr>
        <w:tabs>
          <w:tab w:val="num" w:pos="4320"/>
        </w:tabs>
        <w:ind w:left="4320" w:hanging="360"/>
      </w:pPr>
    </w:lvl>
    <w:lvl w:ilvl="6" w:tplc="FFC6E218" w:tentative="1">
      <w:start w:val="1"/>
      <w:numFmt w:val="decimal"/>
      <w:lvlText w:val="%7."/>
      <w:lvlJc w:val="left"/>
      <w:pPr>
        <w:tabs>
          <w:tab w:val="num" w:pos="5040"/>
        </w:tabs>
        <w:ind w:left="5040" w:hanging="360"/>
      </w:pPr>
    </w:lvl>
    <w:lvl w:ilvl="7" w:tplc="3698B2E6" w:tentative="1">
      <w:start w:val="1"/>
      <w:numFmt w:val="decimal"/>
      <w:lvlText w:val="%8."/>
      <w:lvlJc w:val="left"/>
      <w:pPr>
        <w:tabs>
          <w:tab w:val="num" w:pos="5760"/>
        </w:tabs>
        <w:ind w:left="5760" w:hanging="360"/>
      </w:pPr>
    </w:lvl>
    <w:lvl w:ilvl="8" w:tplc="94FAA50C" w:tentative="1">
      <w:start w:val="1"/>
      <w:numFmt w:val="decimal"/>
      <w:lvlText w:val="%9."/>
      <w:lvlJc w:val="left"/>
      <w:pPr>
        <w:tabs>
          <w:tab w:val="num" w:pos="6480"/>
        </w:tabs>
        <w:ind w:left="6480" w:hanging="360"/>
      </w:pPr>
    </w:lvl>
  </w:abstractNum>
  <w:abstractNum w:abstractNumId="32">
    <w:nsid w:val="5F312F3C"/>
    <w:multiLevelType w:val="multilevel"/>
    <w:tmpl w:val="7B46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043891"/>
    <w:multiLevelType w:val="multilevel"/>
    <w:tmpl w:val="85B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FC3037"/>
    <w:multiLevelType w:val="hybridMultilevel"/>
    <w:tmpl w:val="D0722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5A0CE3"/>
    <w:multiLevelType w:val="multilevel"/>
    <w:tmpl w:val="306025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690398D"/>
    <w:multiLevelType w:val="hybridMultilevel"/>
    <w:tmpl w:val="2A14B45A"/>
    <w:lvl w:ilvl="0" w:tplc="66345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8621DD1"/>
    <w:multiLevelType w:val="multilevel"/>
    <w:tmpl w:val="1C22CF2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AEB5641"/>
    <w:multiLevelType w:val="hybridMultilevel"/>
    <w:tmpl w:val="973A1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A03D67"/>
    <w:multiLevelType w:val="multilevel"/>
    <w:tmpl w:val="D5500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8"/>
  </w:num>
  <w:num w:numId="3">
    <w:abstractNumId w:val="30"/>
  </w:num>
  <w:num w:numId="4">
    <w:abstractNumId w:val="20"/>
  </w:num>
  <w:num w:numId="5">
    <w:abstractNumId w:val="27"/>
  </w:num>
  <w:num w:numId="6">
    <w:abstractNumId w:val="10"/>
  </w:num>
  <w:num w:numId="7">
    <w:abstractNumId w:val="38"/>
  </w:num>
  <w:num w:numId="8">
    <w:abstractNumId w:val="35"/>
  </w:num>
  <w:num w:numId="9">
    <w:abstractNumId w:val="26"/>
  </w:num>
  <w:num w:numId="10">
    <w:abstractNumId w:val="23"/>
  </w:num>
  <w:num w:numId="11">
    <w:abstractNumId w:val="6"/>
  </w:num>
  <w:num w:numId="12">
    <w:abstractNumId w:val="28"/>
  </w:num>
  <w:num w:numId="13">
    <w:abstractNumId w:val="2"/>
  </w:num>
  <w:num w:numId="14">
    <w:abstractNumId w:val="4"/>
  </w:num>
  <w:num w:numId="15">
    <w:abstractNumId w:val="7"/>
  </w:num>
  <w:num w:numId="16">
    <w:abstractNumId w:val="19"/>
  </w:num>
  <w:num w:numId="17">
    <w:abstractNumId w:val="3"/>
  </w:num>
  <w:num w:numId="18">
    <w:abstractNumId w:val="9"/>
  </w:num>
  <w:num w:numId="19">
    <w:abstractNumId w:val="12"/>
  </w:num>
  <w:num w:numId="20">
    <w:abstractNumId w:val="33"/>
  </w:num>
  <w:num w:numId="21">
    <w:abstractNumId w:val="32"/>
  </w:num>
  <w:num w:numId="22">
    <w:abstractNumId w:val="25"/>
  </w:num>
  <w:num w:numId="23">
    <w:abstractNumId w:val="11"/>
  </w:num>
  <w:num w:numId="24">
    <w:abstractNumId w:val="15"/>
  </w:num>
  <w:num w:numId="25">
    <w:abstractNumId w:val="0"/>
  </w:num>
  <w:num w:numId="26">
    <w:abstractNumId w:val="13"/>
  </w:num>
  <w:num w:numId="27">
    <w:abstractNumId w:val="24"/>
  </w:num>
  <w:num w:numId="28">
    <w:abstractNumId w:val="39"/>
  </w:num>
  <w:num w:numId="29">
    <w:abstractNumId w:val="1"/>
  </w:num>
  <w:num w:numId="30">
    <w:abstractNumId w:val="22"/>
  </w:num>
  <w:num w:numId="31">
    <w:abstractNumId w:val="5"/>
  </w:num>
  <w:num w:numId="32">
    <w:abstractNumId w:val="36"/>
  </w:num>
  <w:num w:numId="33">
    <w:abstractNumId w:val="34"/>
  </w:num>
  <w:num w:numId="34">
    <w:abstractNumId w:val="16"/>
  </w:num>
  <w:num w:numId="35">
    <w:abstractNumId w:val="21"/>
  </w:num>
  <w:num w:numId="36">
    <w:abstractNumId w:val="14"/>
  </w:num>
  <w:num w:numId="37">
    <w:abstractNumId w:val="31"/>
  </w:num>
  <w:num w:numId="38">
    <w:abstractNumId w:val="17"/>
  </w:num>
  <w:num w:numId="39">
    <w:abstractNumId w:val="29"/>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F0CA6"/>
    <w:rsid w:val="00010EF8"/>
    <w:rsid w:val="00020E57"/>
    <w:rsid w:val="000225C5"/>
    <w:rsid w:val="00050555"/>
    <w:rsid w:val="000559D7"/>
    <w:rsid w:val="00055F57"/>
    <w:rsid w:val="00072A90"/>
    <w:rsid w:val="000B63D6"/>
    <w:rsid w:val="000E154C"/>
    <w:rsid w:val="000F6FFC"/>
    <w:rsid w:val="00144705"/>
    <w:rsid w:val="00147ACF"/>
    <w:rsid w:val="00157C44"/>
    <w:rsid w:val="0016050D"/>
    <w:rsid w:val="0017750C"/>
    <w:rsid w:val="00180611"/>
    <w:rsid w:val="001B06EA"/>
    <w:rsid w:val="001E4DAB"/>
    <w:rsid w:val="001F0EBB"/>
    <w:rsid w:val="001F46EE"/>
    <w:rsid w:val="00216490"/>
    <w:rsid w:val="0024086D"/>
    <w:rsid w:val="00242C05"/>
    <w:rsid w:val="00243550"/>
    <w:rsid w:val="00273965"/>
    <w:rsid w:val="00291C35"/>
    <w:rsid w:val="002A24CA"/>
    <w:rsid w:val="002C121F"/>
    <w:rsid w:val="002D5E51"/>
    <w:rsid w:val="00304BBC"/>
    <w:rsid w:val="003209E0"/>
    <w:rsid w:val="003404FC"/>
    <w:rsid w:val="00362460"/>
    <w:rsid w:val="003642AE"/>
    <w:rsid w:val="00375C91"/>
    <w:rsid w:val="00396C5A"/>
    <w:rsid w:val="003A7358"/>
    <w:rsid w:val="003C0AE7"/>
    <w:rsid w:val="003C1001"/>
    <w:rsid w:val="003C7C26"/>
    <w:rsid w:val="003E0814"/>
    <w:rsid w:val="003E2A05"/>
    <w:rsid w:val="003F0CA6"/>
    <w:rsid w:val="00445AB7"/>
    <w:rsid w:val="00470EE5"/>
    <w:rsid w:val="004720C2"/>
    <w:rsid w:val="004835CC"/>
    <w:rsid w:val="004C187E"/>
    <w:rsid w:val="004C7FE0"/>
    <w:rsid w:val="00514209"/>
    <w:rsid w:val="005153E9"/>
    <w:rsid w:val="005310DB"/>
    <w:rsid w:val="00584BDD"/>
    <w:rsid w:val="00594063"/>
    <w:rsid w:val="005A40F8"/>
    <w:rsid w:val="005B2AA8"/>
    <w:rsid w:val="005B5BBB"/>
    <w:rsid w:val="005E5AEA"/>
    <w:rsid w:val="0060551D"/>
    <w:rsid w:val="00675EC0"/>
    <w:rsid w:val="006839D5"/>
    <w:rsid w:val="00694B09"/>
    <w:rsid w:val="006B6C04"/>
    <w:rsid w:val="00701775"/>
    <w:rsid w:val="00732336"/>
    <w:rsid w:val="007414EC"/>
    <w:rsid w:val="00776A57"/>
    <w:rsid w:val="007A5DD6"/>
    <w:rsid w:val="007C133F"/>
    <w:rsid w:val="007C71B5"/>
    <w:rsid w:val="007E3244"/>
    <w:rsid w:val="00826259"/>
    <w:rsid w:val="00832F91"/>
    <w:rsid w:val="008354EB"/>
    <w:rsid w:val="00836138"/>
    <w:rsid w:val="0083693C"/>
    <w:rsid w:val="00841B56"/>
    <w:rsid w:val="008424B6"/>
    <w:rsid w:val="008477E6"/>
    <w:rsid w:val="008611AA"/>
    <w:rsid w:val="00867469"/>
    <w:rsid w:val="00871DE7"/>
    <w:rsid w:val="00886A9C"/>
    <w:rsid w:val="008E6753"/>
    <w:rsid w:val="008F4C5F"/>
    <w:rsid w:val="008F4C75"/>
    <w:rsid w:val="008F5B5E"/>
    <w:rsid w:val="00925763"/>
    <w:rsid w:val="00950218"/>
    <w:rsid w:val="009635E3"/>
    <w:rsid w:val="009B6329"/>
    <w:rsid w:val="009C1A82"/>
    <w:rsid w:val="009C4C0F"/>
    <w:rsid w:val="009D08DC"/>
    <w:rsid w:val="009E38D5"/>
    <w:rsid w:val="009F645C"/>
    <w:rsid w:val="00A0358D"/>
    <w:rsid w:val="00A05D62"/>
    <w:rsid w:val="00A142B4"/>
    <w:rsid w:val="00A3680C"/>
    <w:rsid w:val="00A82689"/>
    <w:rsid w:val="00AB7A62"/>
    <w:rsid w:val="00AD3E87"/>
    <w:rsid w:val="00AE397C"/>
    <w:rsid w:val="00AE40B2"/>
    <w:rsid w:val="00AF4117"/>
    <w:rsid w:val="00AF62AC"/>
    <w:rsid w:val="00B01603"/>
    <w:rsid w:val="00B43C98"/>
    <w:rsid w:val="00B73A9C"/>
    <w:rsid w:val="00BB7671"/>
    <w:rsid w:val="00BC47D3"/>
    <w:rsid w:val="00BD6B43"/>
    <w:rsid w:val="00BD7E42"/>
    <w:rsid w:val="00BE4B66"/>
    <w:rsid w:val="00BE4D21"/>
    <w:rsid w:val="00BF0622"/>
    <w:rsid w:val="00BF0A96"/>
    <w:rsid w:val="00C23377"/>
    <w:rsid w:val="00C23414"/>
    <w:rsid w:val="00C37D0F"/>
    <w:rsid w:val="00C40A85"/>
    <w:rsid w:val="00C46FB4"/>
    <w:rsid w:val="00C61722"/>
    <w:rsid w:val="00C6617D"/>
    <w:rsid w:val="00CB3396"/>
    <w:rsid w:val="00CB43BA"/>
    <w:rsid w:val="00CD1477"/>
    <w:rsid w:val="00CD3742"/>
    <w:rsid w:val="00CE6668"/>
    <w:rsid w:val="00CF1350"/>
    <w:rsid w:val="00CF74EB"/>
    <w:rsid w:val="00D555E1"/>
    <w:rsid w:val="00D6578A"/>
    <w:rsid w:val="00D82AD1"/>
    <w:rsid w:val="00D85513"/>
    <w:rsid w:val="00D86579"/>
    <w:rsid w:val="00D87B9B"/>
    <w:rsid w:val="00D92554"/>
    <w:rsid w:val="00D948AA"/>
    <w:rsid w:val="00DB2727"/>
    <w:rsid w:val="00DB36F7"/>
    <w:rsid w:val="00DB49C3"/>
    <w:rsid w:val="00DD29C4"/>
    <w:rsid w:val="00DF01C3"/>
    <w:rsid w:val="00E042C5"/>
    <w:rsid w:val="00E1122A"/>
    <w:rsid w:val="00E2751E"/>
    <w:rsid w:val="00E27C3D"/>
    <w:rsid w:val="00E27FBC"/>
    <w:rsid w:val="00E31DCE"/>
    <w:rsid w:val="00E66311"/>
    <w:rsid w:val="00E710F2"/>
    <w:rsid w:val="00E831FB"/>
    <w:rsid w:val="00E91845"/>
    <w:rsid w:val="00E91CC3"/>
    <w:rsid w:val="00EB432C"/>
    <w:rsid w:val="00EC46A4"/>
    <w:rsid w:val="00EE4F5F"/>
    <w:rsid w:val="00F123E3"/>
    <w:rsid w:val="00F30D34"/>
    <w:rsid w:val="00FA6C4A"/>
    <w:rsid w:val="00FC22AF"/>
    <w:rsid w:val="00FF5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D21"/>
  </w:style>
  <w:style w:type="paragraph" w:styleId="2">
    <w:name w:val="heading 2"/>
    <w:basedOn w:val="a"/>
    <w:link w:val="20"/>
    <w:uiPriority w:val="9"/>
    <w:qFormat/>
    <w:rsid w:val="008369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F0CA6"/>
    <w:pPr>
      <w:autoSpaceDE w:val="0"/>
      <w:autoSpaceDN w:val="0"/>
      <w:adjustRightInd w:val="0"/>
      <w:spacing w:after="0" w:line="240" w:lineRule="auto"/>
    </w:pPr>
    <w:rPr>
      <w:rFonts w:ascii="Courier New" w:eastAsia="Calibri" w:hAnsi="Courier New" w:cs="Courier New"/>
      <w:sz w:val="20"/>
      <w:szCs w:val="20"/>
      <w:lang w:eastAsia="en-US"/>
    </w:rPr>
  </w:style>
  <w:style w:type="paragraph" w:styleId="a3">
    <w:name w:val="Normal (Web)"/>
    <w:aliases w:val="Обычный (Web),Обычный (веб)1,Обычный (веб)11"/>
    <w:basedOn w:val="a"/>
    <w:link w:val="a4"/>
    <w:uiPriority w:val="99"/>
    <w:unhideWhenUsed/>
    <w:rsid w:val="0083693C"/>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83693C"/>
    <w:rPr>
      <w:color w:val="0000FF"/>
      <w:u w:val="single"/>
    </w:rPr>
  </w:style>
  <w:style w:type="character" w:customStyle="1" w:styleId="20">
    <w:name w:val="Заголовок 2 Знак"/>
    <w:basedOn w:val="a0"/>
    <w:link w:val="2"/>
    <w:uiPriority w:val="9"/>
    <w:rsid w:val="0083693C"/>
    <w:rPr>
      <w:rFonts w:ascii="Times New Roman" w:eastAsia="Times New Roman" w:hAnsi="Times New Roman" w:cs="Times New Roman"/>
      <w:b/>
      <w:bCs/>
      <w:sz w:val="36"/>
      <w:szCs w:val="36"/>
    </w:rPr>
  </w:style>
  <w:style w:type="character" w:styleId="a6">
    <w:name w:val="FollowedHyperlink"/>
    <w:basedOn w:val="a0"/>
    <w:uiPriority w:val="99"/>
    <w:semiHidden/>
    <w:unhideWhenUsed/>
    <w:rsid w:val="00A142B4"/>
    <w:rPr>
      <w:color w:val="800080" w:themeColor="followedHyperlink"/>
      <w:u w:val="single"/>
    </w:rPr>
  </w:style>
  <w:style w:type="paragraph" w:styleId="a7">
    <w:name w:val="No Spacing"/>
    <w:link w:val="a8"/>
    <w:uiPriority w:val="1"/>
    <w:qFormat/>
    <w:rsid w:val="002A24CA"/>
    <w:pPr>
      <w:spacing w:after="0" w:line="240" w:lineRule="auto"/>
    </w:pPr>
  </w:style>
  <w:style w:type="character" w:customStyle="1" w:styleId="a8">
    <w:name w:val="Без интервала Знак"/>
    <w:link w:val="a7"/>
    <w:rsid w:val="008424B6"/>
  </w:style>
  <w:style w:type="paragraph" w:styleId="a9">
    <w:name w:val="Subtitle"/>
    <w:basedOn w:val="a"/>
    <w:link w:val="aa"/>
    <w:qFormat/>
    <w:rsid w:val="008424B6"/>
    <w:pPr>
      <w:spacing w:after="0" w:line="240" w:lineRule="auto"/>
      <w:jc w:val="center"/>
    </w:pPr>
    <w:rPr>
      <w:rFonts w:ascii="Times New Roman" w:eastAsia="Times New Roman" w:hAnsi="Times New Roman" w:cs="Times New Roman"/>
      <w:sz w:val="28"/>
      <w:szCs w:val="24"/>
    </w:rPr>
  </w:style>
  <w:style w:type="character" w:customStyle="1" w:styleId="aa">
    <w:name w:val="Подзаголовок Знак"/>
    <w:basedOn w:val="a0"/>
    <w:link w:val="a9"/>
    <w:rsid w:val="008424B6"/>
    <w:rPr>
      <w:rFonts w:ascii="Times New Roman" w:eastAsia="Times New Roman" w:hAnsi="Times New Roman" w:cs="Times New Roman"/>
      <w:sz w:val="28"/>
      <w:szCs w:val="24"/>
    </w:rPr>
  </w:style>
  <w:style w:type="character" w:styleId="ab">
    <w:name w:val="Strong"/>
    <w:basedOn w:val="a0"/>
    <w:uiPriority w:val="22"/>
    <w:qFormat/>
    <w:rsid w:val="008354EB"/>
    <w:rPr>
      <w:b/>
      <w:bCs/>
    </w:rPr>
  </w:style>
  <w:style w:type="table" w:styleId="ac">
    <w:name w:val="Table Grid"/>
    <w:basedOn w:val="a1"/>
    <w:uiPriority w:val="59"/>
    <w:rsid w:val="00240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List Paragraph"/>
    <w:basedOn w:val="a"/>
    <w:qFormat/>
    <w:rsid w:val="00304BBC"/>
    <w:pPr>
      <w:ind w:left="720"/>
      <w:contextualSpacing/>
    </w:pPr>
    <w:rPr>
      <w:rFonts w:eastAsiaTheme="minorHAnsi"/>
      <w:lang w:eastAsia="en-US"/>
    </w:rPr>
  </w:style>
  <w:style w:type="character" w:styleId="ae">
    <w:name w:val="Emphasis"/>
    <w:basedOn w:val="a0"/>
    <w:uiPriority w:val="20"/>
    <w:qFormat/>
    <w:rsid w:val="00701775"/>
    <w:rPr>
      <w:i/>
      <w:iCs/>
    </w:rPr>
  </w:style>
  <w:style w:type="paragraph" w:customStyle="1" w:styleId="standard">
    <w:name w:val="standard"/>
    <w:basedOn w:val="a"/>
    <w:rsid w:val="00701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701775"/>
  </w:style>
  <w:style w:type="character" w:customStyle="1" w:styleId="FontStyle156">
    <w:name w:val="Font Style156"/>
    <w:basedOn w:val="a0"/>
    <w:uiPriority w:val="99"/>
    <w:rsid w:val="007A5DD6"/>
    <w:rPr>
      <w:rFonts w:ascii="Times New Roman" w:hAnsi="Times New Roman" w:cs="Times New Roman"/>
      <w:sz w:val="20"/>
      <w:szCs w:val="20"/>
    </w:rPr>
  </w:style>
  <w:style w:type="character" w:customStyle="1" w:styleId="a4">
    <w:name w:val="Обычный (веб) Знак"/>
    <w:aliases w:val="Обычный (Web) Знак,Обычный (веб)1 Знак,Обычный (веб)11 Знак"/>
    <w:basedOn w:val="a0"/>
    <w:link w:val="a3"/>
    <w:rsid w:val="00375C91"/>
    <w:rPr>
      <w:rFonts w:ascii="Times New Roman" w:eastAsia="Times New Roman" w:hAnsi="Times New Roman" w:cs="Times New Roman"/>
      <w:sz w:val="24"/>
      <w:szCs w:val="24"/>
    </w:rPr>
  </w:style>
  <w:style w:type="paragraph" w:customStyle="1" w:styleId="c16">
    <w:name w:val="c16"/>
    <w:basedOn w:val="a"/>
    <w:rsid w:val="00C46F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C46F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17369">
      <w:bodyDiv w:val="1"/>
      <w:marLeft w:val="0"/>
      <w:marRight w:val="0"/>
      <w:marTop w:val="0"/>
      <w:marBottom w:val="0"/>
      <w:divBdr>
        <w:top w:val="none" w:sz="0" w:space="0" w:color="auto"/>
        <w:left w:val="none" w:sz="0" w:space="0" w:color="auto"/>
        <w:bottom w:val="none" w:sz="0" w:space="0" w:color="auto"/>
        <w:right w:val="none" w:sz="0" w:space="0" w:color="auto"/>
      </w:divBdr>
    </w:div>
    <w:div w:id="375200457">
      <w:bodyDiv w:val="1"/>
      <w:marLeft w:val="0"/>
      <w:marRight w:val="0"/>
      <w:marTop w:val="0"/>
      <w:marBottom w:val="0"/>
      <w:divBdr>
        <w:top w:val="none" w:sz="0" w:space="0" w:color="auto"/>
        <w:left w:val="none" w:sz="0" w:space="0" w:color="auto"/>
        <w:bottom w:val="none" w:sz="0" w:space="0" w:color="auto"/>
        <w:right w:val="none" w:sz="0" w:space="0" w:color="auto"/>
      </w:divBdr>
    </w:div>
    <w:div w:id="409238772">
      <w:bodyDiv w:val="1"/>
      <w:marLeft w:val="0"/>
      <w:marRight w:val="0"/>
      <w:marTop w:val="0"/>
      <w:marBottom w:val="0"/>
      <w:divBdr>
        <w:top w:val="none" w:sz="0" w:space="0" w:color="auto"/>
        <w:left w:val="none" w:sz="0" w:space="0" w:color="auto"/>
        <w:bottom w:val="none" w:sz="0" w:space="0" w:color="auto"/>
        <w:right w:val="none" w:sz="0" w:space="0" w:color="auto"/>
      </w:divBdr>
      <w:divsChild>
        <w:div w:id="508328716">
          <w:marLeft w:val="547"/>
          <w:marRight w:val="0"/>
          <w:marTop w:val="106"/>
          <w:marBottom w:val="0"/>
          <w:divBdr>
            <w:top w:val="none" w:sz="0" w:space="0" w:color="auto"/>
            <w:left w:val="none" w:sz="0" w:space="0" w:color="auto"/>
            <w:bottom w:val="none" w:sz="0" w:space="0" w:color="auto"/>
            <w:right w:val="none" w:sz="0" w:space="0" w:color="auto"/>
          </w:divBdr>
        </w:div>
        <w:div w:id="802846595">
          <w:marLeft w:val="547"/>
          <w:marRight w:val="0"/>
          <w:marTop w:val="106"/>
          <w:marBottom w:val="0"/>
          <w:divBdr>
            <w:top w:val="none" w:sz="0" w:space="0" w:color="auto"/>
            <w:left w:val="none" w:sz="0" w:space="0" w:color="auto"/>
            <w:bottom w:val="none" w:sz="0" w:space="0" w:color="auto"/>
            <w:right w:val="none" w:sz="0" w:space="0" w:color="auto"/>
          </w:divBdr>
        </w:div>
        <w:div w:id="161775309">
          <w:marLeft w:val="547"/>
          <w:marRight w:val="0"/>
          <w:marTop w:val="106"/>
          <w:marBottom w:val="0"/>
          <w:divBdr>
            <w:top w:val="none" w:sz="0" w:space="0" w:color="auto"/>
            <w:left w:val="none" w:sz="0" w:space="0" w:color="auto"/>
            <w:bottom w:val="none" w:sz="0" w:space="0" w:color="auto"/>
            <w:right w:val="none" w:sz="0" w:space="0" w:color="auto"/>
          </w:divBdr>
        </w:div>
        <w:div w:id="974795060">
          <w:marLeft w:val="547"/>
          <w:marRight w:val="0"/>
          <w:marTop w:val="106"/>
          <w:marBottom w:val="0"/>
          <w:divBdr>
            <w:top w:val="none" w:sz="0" w:space="0" w:color="auto"/>
            <w:left w:val="none" w:sz="0" w:space="0" w:color="auto"/>
            <w:bottom w:val="none" w:sz="0" w:space="0" w:color="auto"/>
            <w:right w:val="none" w:sz="0" w:space="0" w:color="auto"/>
          </w:divBdr>
        </w:div>
        <w:div w:id="890653988">
          <w:marLeft w:val="547"/>
          <w:marRight w:val="0"/>
          <w:marTop w:val="106"/>
          <w:marBottom w:val="0"/>
          <w:divBdr>
            <w:top w:val="none" w:sz="0" w:space="0" w:color="auto"/>
            <w:left w:val="none" w:sz="0" w:space="0" w:color="auto"/>
            <w:bottom w:val="none" w:sz="0" w:space="0" w:color="auto"/>
            <w:right w:val="none" w:sz="0" w:space="0" w:color="auto"/>
          </w:divBdr>
        </w:div>
        <w:div w:id="204828931">
          <w:marLeft w:val="547"/>
          <w:marRight w:val="0"/>
          <w:marTop w:val="106"/>
          <w:marBottom w:val="0"/>
          <w:divBdr>
            <w:top w:val="none" w:sz="0" w:space="0" w:color="auto"/>
            <w:left w:val="none" w:sz="0" w:space="0" w:color="auto"/>
            <w:bottom w:val="none" w:sz="0" w:space="0" w:color="auto"/>
            <w:right w:val="none" w:sz="0" w:space="0" w:color="auto"/>
          </w:divBdr>
        </w:div>
        <w:div w:id="670912080">
          <w:marLeft w:val="547"/>
          <w:marRight w:val="0"/>
          <w:marTop w:val="106"/>
          <w:marBottom w:val="0"/>
          <w:divBdr>
            <w:top w:val="none" w:sz="0" w:space="0" w:color="auto"/>
            <w:left w:val="none" w:sz="0" w:space="0" w:color="auto"/>
            <w:bottom w:val="none" w:sz="0" w:space="0" w:color="auto"/>
            <w:right w:val="none" w:sz="0" w:space="0" w:color="auto"/>
          </w:divBdr>
        </w:div>
        <w:div w:id="1895190226">
          <w:marLeft w:val="547"/>
          <w:marRight w:val="0"/>
          <w:marTop w:val="106"/>
          <w:marBottom w:val="0"/>
          <w:divBdr>
            <w:top w:val="none" w:sz="0" w:space="0" w:color="auto"/>
            <w:left w:val="none" w:sz="0" w:space="0" w:color="auto"/>
            <w:bottom w:val="none" w:sz="0" w:space="0" w:color="auto"/>
            <w:right w:val="none" w:sz="0" w:space="0" w:color="auto"/>
          </w:divBdr>
        </w:div>
        <w:div w:id="1612544677">
          <w:marLeft w:val="547"/>
          <w:marRight w:val="0"/>
          <w:marTop w:val="106"/>
          <w:marBottom w:val="0"/>
          <w:divBdr>
            <w:top w:val="none" w:sz="0" w:space="0" w:color="auto"/>
            <w:left w:val="none" w:sz="0" w:space="0" w:color="auto"/>
            <w:bottom w:val="none" w:sz="0" w:space="0" w:color="auto"/>
            <w:right w:val="none" w:sz="0" w:space="0" w:color="auto"/>
          </w:divBdr>
        </w:div>
        <w:div w:id="915748304">
          <w:marLeft w:val="547"/>
          <w:marRight w:val="0"/>
          <w:marTop w:val="106"/>
          <w:marBottom w:val="0"/>
          <w:divBdr>
            <w:top w:val="none" w:sz="0" w:space="0" w:color="auto"/>
            <w:left w:val="none" w:sz="0" w:space="0" w:color="auto"/>
            <w:bottom w:val="none" w:sz="0" w:space="0" w:color="auto"/>
            <w:right w:val="none" w:sz="0" w:space="0" w:color="auto"/>
          </w:divBdr>
        </w:div>
        <w:div w:id="23361488">
          <w:marLeft w:val="547"/>
          <w:marRight w:val="0"/>
          <w:marTop w:val="106"/>
          <w:marBottom w:val="0"/>
          <w:divBdr>
            <w:top w:val="none" w:sz="0" w:space="0" w:color="auto"/>
            <w:left w:val="none" w:sz="0" w:space="0" w:color="auto"/>
            <w:bottom w:val="none" w:sz="0" w:space="0" w:color="auto"/>
            <w:right w:val="none" w:sz="0" w:space="0" w:color="auto"/>
          </w:divBdr>
        </w:div>
      </w:divsChild>
    </w:div>
    <w:div w:id="693306156">
      <w:bodyDiv w:val="1"/>
      <w:marLeft w:val="0"/>
      <w:marRight w:val="0"/>
      <w:marTop w:val="0"/>
      <w:marBottom w:val="0"/>
      <w:divBdr>
        <w:top w:val="none" w:sz="0" w:space="0" w:color="auto"/>
        <w:left w:val="none" w:sz="0" w:space="0" w:color="auto"/>
        <w:bottom w:val="none" w:sz="0" w:space="0" w:color="auto"/>
        <w:right w:val="none" w:sz="0" w:space="0" w:color="auto"/>
      </w:divBdr>
      <w:divsChild>
        <w:div w:id="1085683203">
          <w:marLeft w:val="533"/>
          <w:marRight w:val="0"/>
          <w:marTop w:val="100"/>
          <w:marBottom w:val="0"/>
          <w:divBdr>
            <w:top w:val="none" w:sz="0" w:space="0" w:color="auto"/>
            <w:left w:val="none" w:sz="0" w:space="0" w:color="auto"/>
            <w:bottom w:val="none" w:sz="0" w:space="0" w:color="auto"/>
            <w:right w:val="none" w:sz="0" w:space="0" w:color="auto"/>
          </w:divBdr>
        </w:div>
        <w:div w:id="407918723">
          <w:marLeft w:val="533"/>
          <w:marRight w:val="0"/>
          <w:marTop w:val="100"/>
          <w:marBottom w:val="0"/>
          <w:divBdr>
            <w:top w:val="none" w:sz="0" w:space="0" w:color="auto"/>
            <w:left w:val="none" w:sz="0" w:space="0" w:color="auto"/>
            <w:bottom w:val="none" w:sz="0" w:space="0" w:color="auto"/>
            <w:right w:val="none" w:sz="0" w:space="0" w:color="auto"/>
          </w:divBdr>
        </w:div>
        <w:div w:id="971443969">
          <w:marLeft w:val="533"/>
          <w:marRight w:val="0"/>
          <w:marTop w:val="100"/>
          <w:marBottom w:val="0"/>
          <w:divBdr>
            <w:top w:val="none" w:sz="0" w:space="0" w:color="auto"/>
            <w:left w:val="none" w:sz="0" w:space="0" w:color="auto"/>
            <w:bottom w:val="none" w:sz="0" w:space="0" w:color="auto"/>
            <w:right w:val="none" w:sz="0" w:space="0" w:color="auto"/>
          </w:divBdr>
        </w:div>
      </w:divsChild>
    </w:div>
    <w:div w:id="814637932">
      <w:bodyDiv w:val="1"/>
      <w:marLeft w:val="0"/>
      <w:marRight w:val="0"/>
      <w:marTop w:val="0"/>
      <w:marBottom w:val="0"/>
      <w:divBdr>
        <w:top w:val="none" w:sz="0" w:space="0" w:color="auto"/>
        <w:left w:val="none" w:sz="0" w:space="0" w:color="auto"/>
        <w:bottom w:val="none" w:sz="0" w:space="0" w:color="auto"/>
        <w:right w:val="none" w:sz="0" w:space="0" w:color="auto"/>
      </w:divBdr>
      <w:divsChild>
        <w:div w:id="1695765090">
          <w:marLeft w:val="0"/>
          <w:marRight w:val="0"/>
          <w:marTop w:val="96"/>
          <w:marBottom w:val="0"/>
          <w:divBdr>
            <w:top w:val="none" w:sz="0" w:space="0" w:color="auto"/>
            <w:left w:val="none" w:sz="0" w:space="0" w:color="auto"/>
            <w:bottom w:val="none" w:sz="0" w:space="0" w:color="auto"/>
            <w:right w:val="none" w:sz="0" w:space="0" w:color="auto"/>
          </w:divBdr>
        </w:div>
        <w:div w:id="430974336">
          <w:marLeft w:val="0"/>
          <w:marRight w:val="0"/>
          <w:marTop w:val="96"/>
          <w:marBottom w:val="0"/>
          <w:divBdr>
            <w:top w:val="none" w:sz="0" w:space="0" w:color="auto"/>
            <w:left w:val="none" w:sz="0" w:space="0" w:color="auto"/>
            <w:bottom w:val="none" w:sz="0" w:space="0" w:color="auto"/>
            <w:right w:val="none" w:sz="0" w:space="0" w:color="auto"/>
          </w:divBdr>
        </w:div>
        <w:div w:id="957876794">
          <w:marLeft w:val="0"/>
          <w:marRight w:val="0"/>
          <w:marTop w:val="96"/>
          <w:marBottom w:val="0"/>
          <w:divBdr>
            <w:top w:val="none" w:sz="0" w:space="0" w:color="auto"/>
            <w:left w:val="none" w:sz="0" w:space="0" w:color="auto"/>
            <w:bottom w:val="none" w:sz="0" w:space="0" w:color="auto"/>
            <w:right w:val="none" w:sz="0" w:space="0" w:color="auto"/>
          </w:divBdr>
        </w:div>
        <w:div w:id="1705204138">
          <w:marLeft w:val="0"/>
          <w:marRight w:val="0"/>
          <w:marTop w:val="96"/>
          <w:marBottom w:val="0"/>
          <w:divBdr>
            <w:top w:val="none" w:sz="0" w:space="0" w:color="auto"/>
            <w:left w:val="none" w:sz="0" w:space="0" w:color="auto"/>
            <w:bottom w:val="none" w:sz="0" w:space="0" w:color="auto"/>
            <w:right w:val="none" w:sz="0" w:space="0" w:color="auto"/>
          </w:divBdr>
        </w:div>
        <w:div w:id="40835065">
          <w:marLeft w:val="0"/>
          <w:marRight w:val="0"/>
          <w:marTop w:val="96"/>
          <w:marBottom w:val="0"/>
          <w:divBdr>
            <w:top w:val="none" w:sz="0" w:space="0" w:color="auto"/>
            <w:left w:val="none" w:sz="0" w:space="0" w:color="auto"/>
            <w:bottom w:val="none" w:sz="0" w:space="0" w:color="auto"/>
            <w:right w:val="none" w:sz="0" w:space="0" w:color="auto"/>
          </w:divBdr>
        </w:div>
        <w:div w:id="1084301272">
          <w:marLeft w:val="0"/>
          <w:marRight w:val="0"/>
          <w:marTop w:val="96"/>
          <w:marBottom w:val="0"/>
          <w:divBdr>
            <w:top w:val="none" w:sz="0" w:space="0" w:color="auto"/>
            <w:left w:val="none" w:sz="0" w:space="0" w:color="auto"/>
            <w:bottom w:val="none" w:sz="0" w:space="0" w:color="auto"/>
            <w:right w:val="none" w:sz="0" w:space="0" w:color="auto"/>
          </w:divBdr>
        </w:div>
        <w:div w:id="897715479">
          <w:marLeft w:val="0"/>
          <w:marRight w:val="0"/>
          <w:marTop w:val="96"/>
          <w:marBottom w:val="0"/>
          <w:divBdr>
            <w:top w:val="none" w:sz="0" w:space="0" w:color="auto"/>
            <w:left w:val="none" w:sz="0" w:space="0" w:color="auto"/>
            <w:bottom w:val="none" w:sz="0" w:space="0" w:color="auto"/>
            <w:right w:val="none" w:sz="0" w:space="0" w:color="auto"/>
          </w:divBdr>
        </w:div>
        <w:div w:id="765079547">
          <w:marLeft w:val="0"/>
          <w:marRight w:val="0"/>
          <w:marTop w:val="96"/>
          <w:marBottom w:val="0"/>
          <w:divBdr>
            <w:top w:val="none" w:sz="0" w:space="0" w:color="auto"/>
            <w:left w:val="none" w:sz="0" w:space="0" w:color="auto"/>
            <w:bottom w:val="none" w:sz="0" w:space="0" w:color="auto"/>
            <w:right w:val="none" w:sz="0" w:space="0" w:color="auto"/>
          </w:divBdr>
        </w:div>
        <w:div w:id="1026759589">
          <w:marLeft w:val="0"/>
          <w:marRight w:val="0"/>
          <w:marTop w:val="96"/>
          <w:marBottom w:val="0"/>
          <w:divBdr>
            <w:top w:val="none" w:sz="0" w:space="0" w:color="auto"/>
            <w:left w:val="none" w:sz="0" w:space="0" w:color="auto"/>
            <w:bottom w:val="none" w:sz="0" w:space="0" w:color="auto"/>
            <w:right w:val="none" w:sz="0" w:space="0" w:color="auto"/>
          </w:divBdr>
        </w:div>
        <w:div w:id="163983769">
          <w:marLeft w:val="0"/>
          <w:marRight w:val="0"/>
          <w:marTop w:val="96"/>
          <w:marBottom w:val="0"/>
          <w:divBdr>
            <w:top w:val="none" w:sz="0" w:space="0" w:color="auto"/>
            <w:left w:val="none" w:sz="0" w:space="0" w:color="auto"/>
            <w:bottom w:val="none" w:sz="0" w:space="0" w:color="auto"/>
            <w:right w:val="none" w:sz="0" w:space="0" w:color="auto"/>
          </w:divBdr>
        </w:div>
        <w:div w:id="1469471078">
          <w:marLeft w:val="0"/>
          <w:marRight w:val="0"/>
          <w:marTop w:val="96"/>
          <w:marBottom w:val="0"/>
          <w:divBdr>
            <w:top w:val="none" w:sz="0" w:space="0" w:color="auto"/>
            <w:left w:val="none" w:sz="0" w:space="0" w:color="auto"/>
            <w:bottom w:val="none" w:sz="0" w:space="0" w:color="auto"/>
            <w:right w:val="none" w:sz="0" w:space="0" w:color="auto"/>
          </w:divBdr>
        </w:div>
      </w:divsChild>
    </w:div>
    <w:div w:id="876044841">
      <w:bodyDiv w:val="1"/>
      <w:marLeft w:val="0"/>
      <w:marRight w:val="0"/>
      <w:marTop w:val="0"/>
      <w:marBottom w:val="0"/>
      <w:divBdr>
        <w:top w:val="none" w:sz="0" w:space="0" w:color="auto"/>
        <w:left w:val="none" w:sz="0" w:space="0" w:color="auto"/>
        <w:bottom w:val="none" w:sz="0" w:space="0" w:color="auto"/>
        <w:right w:val="none" w:sz="0" w:space="0" w:color="auto"/>
      </w:divBdr>
      <w:divsChild>
        <w:div w:id="581640287">
          <w:marLeft w:val="533"/>
          <w:marRight w:val="0"/>
          <w:marTop w:val="120"/>
          <w:marBottom w:val="0"/>
          <w:divBdr>
            <w:top w:val="none" w:sz="0" w:space="0" w:color="auto"/>
            <w:left w:val="none" w:sz="0" w:space="0" w:color="auto"/>
            <w:bottom w:val="none" w:sz="0" w:space="0" w:color="auto"/>
            <w:right w:val="none" w:sz="0" w:space="0" w:color="auto"/>
          </w:divBdr>
        </w:div>
        <w:div w:id="2004237340">
          <w:marLeft w:val="533"/>
          <w:marRight w:val="0"/>
          <w:marTop w:val="120"/>
          <w:marBottom w:val="0"/>
          <w:divBdr>
            <w:top w:val="none" w:sz="0" w:space="0" w:color="auto"/>
            <w:left w:val="none" w:sz="0" w:space="0" w:color="auto"/>
            <w:bottom w:val="none" w:sz="0" w:space="0" w:color="auto"/>
            <w:right w:val="none" w:sz="0" w:space="0" w:color="auto"/>
          </w:divBdr>
        </w:div>
        <w:div w:id="346366430">
          <w:marLeft w:val="533"/>
          <w:marRight w:val="0"/>
          <w:marTop w:val="120"/>
          <w:marBottom w:val="0"/>
          <w:divBdr>
            <w:top w:val="none" w:sz="0" w:space="0" w:color="auto"/>
            <w:left w:val="none" w:sz="0" w:space="0" w:color="auto"/>
            <w:bottom w:val="none" w:sz="0" w:space="0" w:color="auto"/>
            <w:right w:val="none" w:sz="0" w:space="0" w:color="auto"/>
          </w:divBdr>
        </w:div>
        <w:div w:id="1284996688">
          <w:marLeft w:val="533"/>
          <w:marRight w:val="0"/>
          <w:marTop w:val="120"/>
          <w:marBottom w:val="0"/>
          <w:divBdr>
            <w:top w:val="none" w:sz="0" w:space="0" w:color="auto"/>
            <w:left w:val="none" w:sz="0" w:space="0" w:color="auto"/>
            <w:bottom w:val="none" w:sz="0" w:space="0" w:color="auto"/>
            <w:right w:val="none" w:sz="0" w:space="0" w:color="auto"/>
          </w:divBdr>
        </w:div>
        <w:div w:id="1668749224">
          <w:marLeft w:val="533"/>
          <w:marRight w:val="0"/>
          <w:marTop w:val="120"/>
          <w:marBottom w:val="0"/>
          <w:divBdr>
            <w:top w:val="none" w:sz="0" w:space="0" w:color="auto"/>
            <w:left w:val="none" w:sz="0" w:space="0" w:color="auto"/>
            <w:bottom w:val="none" w:sz="0" w:space="0" w:color="auto"/>
            <w:right w:val="none" w:sz="0" w:space="0" w:color="auto"/>
          </w:divBdr>
        </w:div>
        <w:div w:id="474760502">
          <w:marLeft w:val="533"/>
          <w:marRight w:val="0"/>
          <w:marTop w:val="120"/>
          <w:marBottom w:val="0"/>
          <w:divBdr>
            <w:top w:val="none" w:sz="0" w:space="0" w:color="auto"/>
            <w:left w:val="none" w:sz="0" w:space="0" w:color="auto"/>
            <w:bottom w:val="none" w:sz="0" w:space="0" w:color="auto"/>
            <w:right w:val="none" w:sz="0" w:space="0" w:color="auto"/>
          </w:divBdr>
        </w:div>
      </w:divsChild>
    </w:div>
    <w:div w:id="998119879">
      <w:bodyDiv w:val="1"/>
      <w:marLeft w:val="0"/>
      <w:marRight w:val="0"/>
      <w:marTop w:val="0"/>
      <w:marBottom w:val="0"/>
      <w:divBdr>
        <w:top w:val="none" w:sz="0" w:space="0" w:color="auto"/>
        <w:left w:val="none" w:sz="0" w:space="0" w:color="auto"/>
        <w:bottom w:val="none" w:sz="0" w:space="0" w:color="auto"/>
        <w:right w:val="none" w:sz="0" w:space="0" w:color="auto"/>
      </w:divBdr>
    </w:div>
    <w:div w:id="1340233097">
      <w:bodyDiv w:val="1"/>
      <w:marLeft w:val="0"/>
      <w:marRight w:val="0"/>
      <w:marTop w:val="0"/>
      <w:marBottom w:val="0"/>
      <w:divBdr>
        <w:top w:val="none" w:sz="0" w:space="0" w:color="auto"/>
        <w:left w:val="none" w:sz="0" w:space="0" w:color="auto"/>
        <w:bottom w:val="none" w:sz="0" w:space="0" w:color="auto"/>
        <w:right w:val="none" w:sz="0" w:space="0" w:color="auto"/>
      </w:divBdr>
    </w:div>
    <w:div w:id="1788816989">
      <w:bodyDiv w:val="1"/>
      <w:marLeft w:val="0"/>
      <w:marRight w:val="0"/>
      <w:marTop w:val="0"/>
      <w:marBottom w:val="0"/>
      <w:divBdr>
        <w:top w:val="none" w:sz="0" w:space="0" w:color="auto"/>
        <w:left w:val="none" w:sz="0" w:space="0" w:color="auto"/>
        <w:bottom w:val="none" w:sz="0" w:space="0" w:color="auto"/>
        <w:right w:val="none" w:sz="0" w:space="0" w:color="auto"/>
      </w:divBdr>
      <w:divsChild>
        <w:div w:id="685060369">
          <w:marLeft w:val="418"/>
          <w:marRight w:val="0"/>
          <w:marTop w:val="86"/>
          <w:marBottom w:val="0"/>
          <w:divBdr>
            <w:top w:val="none" w:sz="0" w:space="0" w:color="auto"/>
            <w:left w:val="none" w:sz="0" w:space="0" w:color="auto"/>
            <w:bottom w:val="none" w:sz="0" w:space="0" w:color="auto"/>
            <w:right w:val="none" w:sz="0" w:space="0" w:color="auto"/>
          </w:divBdr>
        </w:div>
        <w:div w:id="1871411490">
          <w:marLeft w:val="418"/>
          <w:marRight w:val="0"/>
          <w:marTop w:val="86"/>
          <w:marBottom w:val="0"/>
          <w:divBdr>
            <w:top w:val="none" w:sz="0" w:space="0" w:color="auto"/>
            <w:left w:val="none" w:sz="0" w:space="0" w:color="auto"/>
            <w:bottom w:val="none" w:sz="0" w:space="0" w:color="auto"/>
            <w:right w:val="none" w:sz="0" w:space="0" w:color="auto"/>
          </w:divBdr>
        </w:div>
        <w:div w:id="838929635">
          <w:marLeft w:val="418"/>
          <w:marRight w:val="0"/>
          <w:marTop w:val="86"/>
          <w:marBottom w:val="0"/>
          <w:divBdr>
            <w:top w:val="none" w:sz="0" w:space="0" w:color="auto"/>
            <w:left w:val="none" w:sz="0" w:space="0" w:color="auto"/>
            <w:bottom w:val="none" w:sz="0" w:space="0" w:color="auto"/>
            <w:right w:val="none" w:sz="0" w:space="0" w:color="auto"/>
          </w:divBdr>
        </w:div>
        <w:div w:id="1982539292">
          <w:marLeft w:val="418"/>
          <w:marRight w:val="0"/>
          <w:marTop w:val="86"/>
          <w:marBottom w:val="0"/>
          <w:divBdr>
            <w:top w:val="none" w:sz="0" w:space="0" w:color="auto"/>
            <w:left w:val="none" w:sz="0" w:space="0" w:color="auto"/>
            <w:bottom w:val="none" w:sz="0" w:space="0" w:color="auto"/>
            <w:right w:val="none" w:sz="0" w:space="0" w:color="auto"/>
          </w:divBdr>
        </w:div>
        <w:div w:id="586234309">
          <w:marLeft w:val="418"/>
          <w:marRight w:val="0"/>
          <w:marTop w:val="86"/>
          <w:marBottom w:val="0"/>
          <w:divBdr>
            <w:top w:val="none" w:sz="0" w:space="0" w:color="auto"/>
            <w:left w:val="none" w:sz="0" w:space="0" w:color="auto"/>
            <w:bottom w:val="none" w:sz="0" w:space="0" w:color="auto"/>
            <w:right w:val="none" w:sz="0" w:space="0" w:color="auto"/>
          </w:divBdr>
        </w:div>
        <w:div w:id="1619099052">
          <w:marLeft w:val="418"/>
          <w:marRight w:val="0"/>
          <w:marTop w:val="86"/>
          <w:marBottom w:val="0"/>
          <w:divBdr>
            <w:top w:val="none" w:sz="0" w:space="0" w:color="auto"/>
            <w:left w:val="none" w:sz="0" w:space="0" w:color="auto"/>
            <w:bottom w:val="none" w:sz="0" w:space="0" w:color="auto"/>
            <w:right w:val="none" w:sz="0" w:space="0" w:color="auto"/>
          </w:divBdr>
        </w:div>
        <w:div w:id="1865166223">
          <w:marLeft w:val="418"/>
          <w:marRight w:val="0"/>
          <w:marTop w:val="86"/>
          <w:marBottom w:val="0"/>
          <w:divBdr>
            <w:top w:val="none" w:sz="0" w:space="0" w:color="auto"/>
            <w:left w:val="none" w:sz="0" w:space="0" w:color="auto"/>
            <w:bottom w:val="none" w:sz="0" w:space="0" w:color="auto"/>
            <w:right w:val="none" w:sz="0" w:space="0" w:color="auto"/>
          </w:divBdr>
        </w:div>
      </w:divsChild>
    </w:div>
    <w:div w:id="1830902895">
      <w:bodyDiv w:val="1"/>
      <w:marLeft w:val="0"/>
      <w:marRight w:val="0"/>
      <w:marTop w:val="0"/>
      <w:marBottom w:val="0"/>
      <w:divBdr>
        <w:top w:val="none" w:sz="0" w:space="0" w:color="auto"/>
        <w:left w:val="none" w:sz="0" w:space="0" w:color="auto"/>
        <w:bottom w:val="none" w:sz="0" w:space="0" w:color="auto"/>
        <w:right w:val="none" w:sz="0" w:space="0" w:color="auto"/>
      </w:divBdr>
    </w:div>
    <w:div w:id="194183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01E6-14C5-4DD5-93A1-25F16ADBE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1774</TotalTime>
  <Pages>1</Pages>
  <Words>4774</Words>
  <Characters>27214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dc:creator>
  <cp:keywords/>
  <dc:description/>
  <cp:lastModifiedBy>HP</cp:lastModifiedBy>
  <cp:revision>30</cp:revision>
  <cp:lastPrinted>2020-01-11T16:19:00Z</cp:lastPrinted>
  <dcterms:created xsi:type="dcterms:W3CDTF">2019-11-07T04:27:00Z</dcterms:created>
  <dcterms:modified xsi:type="dcterms:W3CDTF">2020-11-11T06:05:00Z</dcterms:modified>
</cp:coreProperties>
</file>